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DCB3B" w14:textId="77777777" w:rsidR="00D76103" w:rsidRDefault="009044A4">
      <w:pPr>
        <w:pStyle w:val="Standard"/>
      </w:pPr>
      <w:r>
        <w:t>Andmekaitse Inspektsioon</w:t>
      </w:r>
    </w:p>
    <w:p w14:paraId="2ACA8B8C" w14:textId="77777777" w:rsidR="00D76103" w:rsidRDefault="008346F7">
      <w:pPr>
        <w:pStyle w:val="Standard"/>
      </w:pPr>
      <w:r>
        <w:t>Tatari 39</w:t>
      </w:r>
    </w:p>
    <w:p w14:paraId="3758501A" w14:textId="77777777" w:rsidR="00D76103" w:rsidRDefault="008346F7">
      <w:pPr>
        <w:pStyle w:val="Standard"/>
      </w:pPr>
      <w:r w:rsidRPr="008346F7">
        <w:t>Tallinn 10134</w:t>
      </w:r>
    </w:p>
    <w:p w14:paraId="2F11E491" w14:textId="77777777" w:rsidR="00193E60" w:rsidRDefault="009044A4" w:rsidP="004419B5">
      <w:pPr>
        <w:pStyle w:val="Standard"/>
        <w:jc w:val="right"/>
      </w:pPr>
      <w:r>
        <w:tab/>
      </w:r>
      <w:r>
        <w:tab/>
      </w:r>
      <w:r>
        <w:tab/>
      </w:r>
      <w:r>
        <w:tab/>
      </w:r>
      <w:r>
        <w:tab/>
      </w:r>
      <w:r>
        <w:tab/>
      </w:r>
      <w:r>
        <w:tab/>
      </w:r>
      <w:r>
        <w:tab/>
      </w:r>
      <w:r>
        <w:tab/>
      </w:r>
      <w:r>
        <w:tab/>
      </w:r>
      <w:r w:rsidR="004419B5">
        <w:t>Majandus- ja Kommunikatsiooni</w:t>
      </w:r>
      <w:r w:rsidR="00193E60">
        <w:t>-</w:t>
      </w:r>
    </w:p>
    <w:p w14:paraId="5205D1E8" w14:textId="1B949B2E" w:rsidR="00D76103" w:rsidRDefault="004419B5" w:rsidP="004419B5">
      <w:pPr>
        <w:pStyle w:val="Standard"/>
        <w:jc w:val="right"/>
      </w:pPr>
      <w:r>
        <w:t>ministeerium</w:t>
      </w:r>
    </w:p>
    <w:p w14:paraId="445290AA" w14:textId="77777777" w:rsidR="00D76103" w:rsidRDefault="009044A4">
      <w:pPr>
        <w:pStyle w:val="Standard"/>
        <w:jc w:val="right"/>
        <w:rPr>
          <w:i/>
          <w:iCs/>
          <w:sz w:val="18"/>
          <w:szCs w:val="18"/>
        </w:rPr>
      </w:pPr>
      <w:r>
        <w:rPr>
          <w:i/>
          <w:iCs/>
          <w:sz w:val="18"/>
          <w:szCs w:val="18"/>
        </w:rPr>
        <w:t>(taotluse esitaja)</w:t>
      </w:r>
    </w:p>
    <w:p w14:paraId="2E84AC5D" w14:textId="77777777" w:rsidR="00D76103" w:rsidRDefault="00D76103">
      <w:pPr>
        <w:pStyle w:val="Standard"/>
      </w:pPr>
    </w:p>
    <w:p w14:paraId="573B925E" w14:textId="77777777" w:rsidR="00F27D21" w:rsidRDefault="00F27D21">
      <w:pPr>
        <w:pStyle w:val="Standard"/>
        <w:jc w:val="center"/>
        <w:rPr>
          <w:b/>
          <w:bCs/>
        </w:rPr>
      </w:pPr>
    </w:p>
    <w:p w14:paraId="7E381B9C" w14:textId="77777777" w:rsidR="00F27D21" w:rsidRDefault="00F27D21">
      <w:pPr>
        <w:pStyle w:val="Standard"/>
        <w:jc w:val="center"/>
        <w:rPr>
          <w:b/>
          <w:bCs/>
        </w:rPr>
      </w:pPr>
    </w:p>
    <w:p w14:paraId="32D54720" w14:textId="140321FD" w:rsidR="00D76103" w:rsidRDefault="009044A4">
      <w:pPr>
        <w:pStyle w:val="Standard"/>
        <w:jc w:val="center"/>
        <w:rPr>
          <w:b/>
          <w:bCs/>
        </w:rPr>
      </w:pPr>
      <w:r>
        <w:rPr>
          <w:b/>
          <w:bCs/>
        </w:rPr>
        <w:t>TAOTLUS ISIKUANDMETE TÖÖTLEMISEKS TEADUSUURINGUS</w:t>
      </w:r>
    </w:p>
    <w:p w14:paraId="3B165A36" w14:textId="77777777" w:rsidR="00D76103" w:rsidRDefault="00D76103">
      <w:pPr>
        <w:pStyle w:val="Standard"/>
        <w:rPr>
          <w:b/>
          <w:bCs/>
        </w:rPr>
      </w:pPr>
    </w:p>
    <w:p w14:paraId="638F9D4F" w14:textId="77777777" w:rsidR="00D76103" w:rsidRDefault="00D76103">
      <w:pPr>
        <w:pStyle w:val="Standard"/>
        <w:rPr>
          <w:b/>
          <w:bCs/>
        </w:rPr>
      </w:pPr>
    </w:p>
    <w:p w14:paraId="1792DBC9" w14:textId="25F07AE7" w:rsidR="00D76103" w:rsidRDefault="009044A4">
      <w:pPr>
        <w:pStyle w:val="Standard"/>
        <w:spacing w:line="360" w:lineRule="auto"/>
        <w:rPr>
          <w:b/>
          <w:bCs/>
        </w:rPr>
      </w:pPr>
      <w:r>
        <w:rPr>
          <w:b/>
          <w:bCs/>
        </w:rPr>
        <w:t>Juhindudes isikuandme</w:t>
      </w:r>
      <w:r w:rsidR="00517FD7">
        <w:rPr>
          <w:b/>
          <w:bCs/>
        </w:rPr>
        <w:t>te kaitse seaduse</w:t>
      </w:r>
      <w:r w:rsidR="000C3BFC">
        <w:rPr>
          <w:b/>
          <w:bCs/>
        </w:rPr>
        <w:t xml:space="preserve"> (IKS)</w:t>
      </w:r>
      <w:r w:rsidR="00517FD7">
        <w:rPr>
          <w:b/>
          <w:bCs/>
        </w:rPr>
        <w:t xml:space="preserve"> paragrahvis 6</w:t>
      </w:r>
      <w:r>
        <w:rPr>
          <w:b/>
          <w:bCs/>
        </w:rPr>
        <w:t xml:space="preserve"> sätestatust palun</w:t>
      </w:r>
      <w:r w:rsidR="0041401E">
        <w:rPr>
          <w:b/>
          <w:bCs/>
        </w:rPr>
        <w:t xml:space="preserve"> kooskõlastada</w:t>
      </w:r>
    </w:p>
    <w:p w14:paraId="5E3477AD" w14:textId="77777777" w:rsidR="008E0606" w:rsidRDefault="008E0606">
      <w:pPr>
        <w:pStyle w:val="Standard"/>
        <w:spacing w:line="360" w:lineRule="auto"/>
        <w:rPr>
          <w:b/>
          <w:bCs/>
        </w:rPr>
      </w:pPr>
    </w:p>
    <w:tbl>
      <w:tblPr>
        <w:tblStyle w:val="Kontuurtabel"/>
        <w:tblW w:w="0" w:type="auto"/>
        <w:tblLook w:val="04A0" w:firstRow="1" w:lastRow="0" w:firstColumn="1" w:lastColumn="0" w:noHBand="0" w:noVBand="1"/>
      </w:tblPr>
      <w:tblGrid>
        <w:gridCol w:w="2122"/>
        <w:gridCol w:w="7506"/>
      </w:tblGrid>
      <w:tr w:rsidR="0041401E" w14:paraId="64EB1763" w14:textId="77777777" w:rsidTr="00614698">
        <w:tc>
          <w:tcPr>
            <w:tcW w:w="2122" w:type="dxa"/>
          </w:tcPr>
          <w:p w14:paraId="7D88956E" w14:textId="4D5321F9" w:rsidR="0041401E" w:rsidRDefault="0041401E">
            <w:pPr>
              <w:pStyle w:val="Standard"/>
              <w:spacing w:line="360" w:lineRule="auto"/>
              <w:rPr>
                <w:b/>
                <w:bCs/>
              </w:rPr>
            </w:pPr>
            <w:r>
              <w:rPr>
                <w:b/>
                <w:bCs/>
              </w:rPr>
              <w:t xml:space="preserve">Uuringu </w:t>
            </w:r>
            <w:r w:rsidR="00614698">
              <w:rPr>
                <w:b/>
                <w:bCs/>
              </w:rPr>
              <w:t>pealkiri</w:t>
            </w:r>
          </w:p>
        </w:tc>
        <w:tc>
          <w:tcPr>
            <w:tcW w:w="7506" w:type="dxa"/>
          </w:tcPr>
          <w:p w14:paraId="7BD9930B" w14:textId="106398C1" w:rsidR="0041401E" w:rsidRDefault="00EF4635" w:rsidP="00EF4635">
            <w:pPr>
              <w:pStyle w:val="Standard"/>
              <w:rPr>
                <w:b/>
                <w:bCs/>
              </w:rPr>
            </w:pPr>
            <w:r w:rsidRPr="00EF4635">
              <w:rPr>
                <w:b/>
                <w:bCs/>
              </w:rPr>
              <w:t>Tööst põhjustatud haiguste ja kutsehaiguste diagnoosimise ning tööst põhjustatud tervisekahjustuste kahjuhüvitamise süsteemi uuring</w:t>
            </w:r>
          </w:p>
        </w:tc>
      </w:tr>
    </w:tbl>
    <w:p w14:paraId="32C23465" w14:textId="77777777" w:rsidR="0041401E" w:rsidRDefault="0041401E">
      <w:pPr>
        <w:pStyle w:val="Standard"/>
      </w:pPr>
    </w:p>
    <w:tbl>
      <w:tblPr>
        <w:tblStyle w:val="Kontuurtabel"/>
        <w:tblW w:w="0" w:type="auto"/>
        <w:tblLook w:val="04A0" w:firstRow="1" w:lastRow="0" w:firstColumn="1" w:lastColumn="0" w:noHBand="0" w:noVBand="1"/>
      </w:tblPr>
      <w:tblGrid>
        <w:gridCol w:w="5098"/>
        <w:gridCol w:w="4530"/>
      </w:tblGrid>
      <w:tr w:rsidR="008E1057" w14:paraId="5A40C493" w14:textId="77777777" w:rsidTr="006E598A">
        <w:tc>
          <w:tcPr>
            <w:tcW w:w="5098" w:type="dxa"/>
          </w:tcPr>
          <w:p w14:paraId="5B9DEDCF" w14:textId="145CA2A2" w:rsidR="008E1057" w:rsidRDefault="00614698" w:rsidP="008E1057">
            <w:pPr>
              <w:pStyle w:val="Standard"/>
            </w:pPr>
            <w:r>
              <w:t>Kas p</w:t>
            </w:r>
            <w:r w:rsidR="008E1057">
              <w:t>oliitika kujundamise uuring (IKS § 6 lg 5)</w:t>
            </w:r>
            <w:r w:rsidR="00B625FA">
              <w:t xml:space="preserve">                    või</w:t>
            </w:r>
          </w:p>
        </w:tc>
        <w:tc>
          <w:tcPr>
            <w:tcW w:w="4530" w:type="dxa"/>
          </w:tcPr>
          <w:p w14:paraId="54B90D51" w14:textId="2E3ED3F6" w:rsidR="008E1057" w:rsidRDefault="00EF4635" w:rsidP="008E1057">
            <w:pPr>
              <w:pStyle w:val="Standard"/>
            </w:pPr>
            <w:r>
              <w:t>Jah</w:t>
            </w:r>
          </w:p>
        </w:tc>
      </w:tr>
      <w:tr w:rsidR="008E1057" w14:paraId="07D1C1AA" w14:textId="77777777" w:rsidTr="006E598A">
        <w:tc>
          <w:tcPr>
            <w:tcW w:w="5098" w:type="dxa"/>
          </w:tcPr>
          <w:p w14:paraId="01C227AE" w14:textId="31E298BC" w:rsidR="008E1057" w:rsidRDefault="00614698" w:rsidP="008E1057">
            <w:pPr>
              <w:pStyle w:val="Standard"/>
            </w:pPr>
            <w:r>
              <w:t>u</w:t>
            </w:r>
            <w:r w:rsidR="176F0595">
              <w:t xml:space="preserve">uring hõlmab </w:t>
            </w:r>
            <w:proofErr w:type="spellStart"/>
            <w:r w:rsidR="176F0595">
              <w:t>eriliigilisi</w:t>
            </w:r>
            <w:proofErr w:type="spellEnd"/>
            <w:r w:rsidR="176F0595">
              <w:t xml:space="preserve"> isikuandmeid ja puudub valdkondlik eetikakomitee (IKS § 6 lg 4)</w:t>
            </w:r>
          </w:p>
        </w:tc>
        <w:tc>
          <w:tcPr>
            <w:tcW w:w="4530" w:type="dxa"/>
          </w:tcPr>
          <w:p w14:paraId="1078DD62" w14:textId="7E98B11A" w:rsidR="008E1057" w:rsidRDefault="008E1057" w:rsidP="008E1057">
            <w:pPr>
              <w:pStyle w:val="Standard"/>
            </w:pPr>
          </w:p>
        </w:tc>
      </w:tr>
      <w:tr w:rsidR="00B625FA" w14:paraId="3D811CC6" w14:textId="77777777">
        <w:tc>
          <w:tcPr>
            <w:tcW w:w="9628" w:type="dxa"/>
            <w:gridSpan w:val="2"/>
          </w:tcPr>
          <w:p w14:paraId="168DBB38" w14:textId="18D63A45" w:rsidR="00B625FA" w:rsidRPr="00F27D21" w:rsidRDefault="00F27D21" w:rsidP="176F0595">
            <w:pPr>
              <w:pStyle w:val="Standard"/>
              <w:rPr>
                <w:i/>
                <w:iCs/>
                <w:sz w:val="16"/>
                <w:szCs w:val="16"/>
              </w:rPr>
            </w:pPr>
            <w:r w:rsidRPr="00614698">
              <w:rPr>
                <w:i/>
                <w:iCs/>
                <w:sz w:val="18"/>
                <w:szCs w:val="18"/>
              </w:rPr>
              <w:t>Palu</w:t>
            </w:r>
            <w:r w:rsidR="00307D93" w:rsidRPr="00614698">
              <w:rPr>
                <w:i/>
                <w:iCs/>
                <w:sz w:val="18"/>
                <w:szCs w:val="18"/>
              </w:rPr>
              <w:t>me</w:t>
            </w:r>
            <w:r w:rsidRPr="00614698">
              <w:rPr>
                <w:i/>
                <w:iCs/>
                <w:sz w:val="18"/>
                <w:szCs w:val="18"/>
              </w:rPr>
              <w:t xml:space="preserve"> eelmise kahe lahtri puhul valida üks</w:t>
            </w:r>
            <w:r w:rsidR="00307D93" w:rsidRPr="00614698">
              <w:rPr>
                <w:i/>
                <w:iCs/>
                <w:sz w:val="18"/>
                <w:szCs w:val="18"/>
              </w:rPr>
              <w:t xml:space="preserve"> vastavalt õiguslikule alusele</w:t>
            </w:r>
            <w:r w:rsidRPr="00614698">
              <w:rPr>
                <w:i/>
                <w:iCs/>
                <w:sz w:val="18"/>
                <w:szCs w:val="18"/>
              </w:rPr>
              <w:t xml:space="preserve">, v.a olukorras, </w:t>
            </w:r>
            <w:r w:rsidR="00614698" w:rsidRPr="00614698">
              <w:rPr>
                <w:i/>
                <w:iCs/>
                <w:sz w:val="18"/>
                <w:szCs w:val="18"/>
              </w:rPr>
              <w:t>kui</w:t>
            </w:r>
            <w:r w:rsidRPr="00614698">
              <w:rPr>
                <w:i/>
                <w:iCs/>
                <w:sz w:val="18"/>
                <w:szCs w:val="18"/>
              </w:rPr>
              <w:t xml:space="preserve"> poliitika kujundamise uuringu puhul puudub valdkondlik eetikakomitee. Kui </w:t>
            </w:r>
            <w:r w:rsidR="002E7BB7">
              <w:rPr>
                <w:i/>
                <w:iCs/>
                <w:sz w:val="18"/>
                <w:szCs w:val="18"/>
              </w:rPr>
              <w:t xml:space="preserve">poliitika kujundamise </w:t>
            </w:r>
            <w:r w:rsidRPr="00614698">
              <w:rPr>
                <w:i/>
                <w:iCs/>
                <w:sz w:val="18"/>
                <w:szCs w:val="18"/>
              </w:rPr>
              <w:t>uuringus töödeldakse eriliiki isikuandmeid, siis täita</w:t>
            </w:r>
            <w:r w:rsidR="002E7BB7">
              <w:rPr>
                <w:i/>
                <w:iCs/>
                <w:sz w:val="18"/>
                <w:szCs w:val="18"/>
              </w:rPr>
              <w:t xml:space="preserve"> ka</w:t>
            </w:r>
            <w:r w:rsidRPr="00614698">
              <w:rPr>
                <w:i/>
                <w:iCs/>
                <w:sz w:val="18"/>
                <w:szCs w:val="18"/>
              </w:rPr>
              <w:t xml:space="preserve"> eetikakomitee otsuse lahter</w:t>
            </w:r>
            <w:r w:rsidR="00307D93">
              <w:rPr>
                <w:i/>
                <w:iCs/>
                <w:sz w:val="16"/>
                <w:szCs w:val="16"/>
              </w:rPr>
              <w:t>.</w:t>
            </w:r>
          </w:p>
        </w:tc>
      </w:tr>
      <w:tr w:rsidR="008E1057" w14:paraId="047C6ED3" w14:textId="77777777" w:rsidTr="006E598A">
        <w:tc>
          <w:tcPr>
            <w:tcW w:w="5098" w:type="dxa"/>
          </w:tcPr>
          <w:p w14:paraId="14FF3EB3" w14:textId="59B0AC1C" w:rsidR="000C3BFC" w:rsidRDefault="00614698" w:rsidP="008E1057">
            <w:pPr>
              <w:pStyle w:val="Standard"/>
            </w:pPr>
            <w:r>
              <w:t>Kas i</w:t>
            </w:r>
            <w:r w:rsidR="008E1057">
              <w:t>sikuandmete töötleja on määranud andmekaitsespetsialisti (sh tema nimi ja kontakt</w:t>
            </w:r>
            <w:r w:rsidR="00B4159C">
              <w:t>andmed</w:t>
            </w:r>
            <w:r w:rsidR="008E1057">
              <w:t>)</w:t>
            </w:r>
            <w:r>
              <w:t>?</w:t>
            </w:r>
          </w:p>
        </w:tc>
        <w:tc>
          <w:tcPr>
            <w:tcW w:w="4530" w:type="dxa"/>
          </w:tcPr>
          <w:p w14:paraId="4D1DBB39" w14:textId="77777777" w:rsidR="006E598A" w:rsidRDefault="006E598A" w:rsidP="008E1057">
            <w:pPr>
              <w:pStyle w:val="Standard"/>
            </w:pPr>
            <w:r>
              <w:t xml:space="preserve">Vastutava töötleja kätte ei liigu andmed. Volitatud töötleja, kes teostab andmeanalüüsi, on </w:t>
            </w:r>
            <w:r w:rsidRPr="00095003">
              <w:rPr>
                <w:b/>
                <w:bCs/>
              </w:rPr>
              <w:t xml:space="preserve">Eesti Rakendusuuringute keskus </w:t>
            </w:r>
            <w:proofErr w:type="spellStart"/>
            <w:r w:rsidRPr="00095003">
              <w:rPr>
                <w:b/>
                <w:bCs/>
              </w:rPr>
              <w:t>Centar</w:t>
            </w:r>
            <w:proofErr w:type="spellEnd"/>
            <w:r>
              <w:t xml:space="preserve">. </w:t>
            </w:r>
          </w:p>
          <w:p w14:paraId="1C99F628" w14:textId="77777777" w:rsidR="00095003" w:rsidRDefault="00095003" w:rsidP="008E1057">
            <w:pPr>
              <w:pStyle w:val="Standard"/>
            </w:pPr>
          </w:p>
          <w:p w14:paraId="48226346" w14:textId="16F05282" w:rsidR="00095003" w:rsidRDefault="006E598A" w:rsidP="008E1057">
            <w:pPr>
              <w:pStyle w:val="Standard"/>
            </w:pPr>
            <w:r>
              <w:t xml:space="preserve">Andmekaitsespetsialist:  </w:t>
            </w:r>
          </w:p>
          <w:p w14:paraId="4FA8FB2C" w14:textId="6447A5EB" w:rsidR="00095003" w:rsidRPr="00095003" w:rsidRDefault="006E598A" w:rsidP="008E1057">
            <w:pPr>
              <w:pStyle w:val="Standard"/>
              <w:rPr>
                <w:b/>
                <w:bCs/>
              </w:rPr>
            </w:pPr>
            <w:r w:rsidRPr="00095003">
              <w:rPr>
                <w:b/>
                <w:bCs/>
              </w:rPr>
              <w:t>Epp Kallaste</w:t>
            </w:r>
          </w:p>
          <w:p w14:paraId="6890D2B5" w14:textId="2BB51039" w:rsidR="00095003" w:rsidRDefault="006E598A" w:rsidP="008E1057">
            <w:pPr>
              <w:pStyle w:val="Standard"/>
            </w:pPr>
            <w:r>
              <w:t xml:space="preserve">e-post: </w:t>
            </w:r>
            <w:hyperlink r:id="rId11" w:history="1">
              <w:r w:rsidRPr="008B75D5">
                <w:rPr>
                  <w:rStyle w:val="Hperlink"/>
                </w:rPr>
                <w:t>epp.kallaste@centar.ee</w:t>
              </w:r>
            </w:hyperlink>
            <w:r>
              <w:t xml:space="preserve"> </w:t>
            </w:r>
          </w:p>
          <w:p w14:paraId="1F150563" w14:textId="20B8B1FC" w:rsidR="008E1057" w:rsidRDefault="006E598A" w:rsidP="008E1057">
            <w:pPr>
              <w:pStyle w:val="Standard"/>
            </w:pPr>
            <w:r>
              <w:t>tel. 56667440</w:t>
            </w:r>
          </w:p>
        </w:tc>
      </w:tr>
      <w:tr w:rsidR="008E1057" w14:paraId="00FF67D6" w14:textId="77777777" w:rsidTr="006E598A">
        <w:tc>
          <w:tcPr>
            <w:tcW w:w="5098" w:type="dxa"/>
          </w:tcPr>
          <w:p w14:paraId="270EDF3D" w14:textId="0BD155EE" w:rsidR="008E1057" w:rsidRDefault="00614698" w:rsidP="008E1057">
            <w:pPr>
              <w:pStyle w:val="Standard"/>
            </w:pPr>
            <w:r>
              <w:t>Kas on olemas e</w:t>
            </w:r>
            <w:r w:rsidR="008E1057">
              <w:t>etikakomitee otsus</w:t>
            </w:r>
            <w:r w:rsidR="00B34316">
              <w:rPr>
                <w:rStyle w:val="Allmrkuseviide"/>
              </w:rPr>
              <w:footnoteReference w:id="2"/>
            </w:r>
            <w:r>
              <w:t>?</w:t>
            </w:r>
          </w:p>
          <w:p w14:paraId="1F8B6697" w14:textId="1DC05105" w:rsidR="00B34316" w:rsidRPr="00614698" w:rsidRDefault="00B4159C" w:rsidP="008E1057">
            <w:pPr>
              <w:pStyle w:val="Standard"/>
              <w:rPr>
                <w:i/>
                <w:iCs/>
                <w:sz w:val="18"/>
                <w:szCs w:val="18"/>
              </w:rPr>
            </w:pPr>
            <w:r w:rsidRPr="00614698">
              <w:rPr>
                <w:i/>
                <w:iCs/>
                <w:sz w:val="18"/>
                <w:szCs w:val="18"/>
              </w:rPr>
              <w:t xml:space="preserve">Kooskõlastuse olemasolul lisada see taotlusele. </w:t>
            </w:r>
          </w:p>
        </w:tc>
        <w:tc>
          <w:tcPr>
            <w:tcW w:w="4530" w:type="dxa"/>
          </w:tcPr>
          <w:p w14:paraId="5E7E6578" w14:textId="5F366F49" w:rsidR="008E1057" w:rsidRDefault="00E751B5" w:rsidP="008E1057">
            <w:pPr>
              <w:pStyle w:val="Standard"/>
            </w:pPr>
            <w:r>
              <w:t xml:space="preserve">Taotlus on esitatud samaaegselt </w:t>
            </w:r>
            <w:r w:rsidR="00E73FA0">
              <w:t xml:space="preserve">Sotsiaalministeeriumi </w:t>
            </w:r>
            <w:r>
              <w:t>eetikakomiteele</w:t>
            </w:r>
          </w:p>
          <w:p w14:paraId="41EB754A" w14:textId="77777777" w:rsidR="000C3BFC" w:rsidRDefault="000C3BFC" w:rsidP="008E1057">
            <w:pPr>
              <w:pStyle w:val="Standard"/>
            </w:pPr>
          </w:p>
        </w:tc>
      </w:tr>
      <w:tr w:rsidR="00B625FA" w14:paraId="69BFBA48" w14:textId="77777777" w:rsidTr="006E598A">
        <w:tc>
          <w:tcPr>
            <w:tcW w:w="5098" w:type="dxa"/>
          </w:tcPr>
          <w:p w14:paraId="10CE85D1" w14:textId="69C79B1E" w:rsidR="00B625FA" w:rsidRDefault="00614698" w:rsidP="008E1057">
            <w:pPr>
              <w:pStyle w:val="Standard"/>
            </w:pPr>
            <w:r>
              <w:t>Kas o</w:t>
            </w:r>
            <w:r w:rsidR="00B625FA">
              <w:t>sa uuringust toimub andmesubjekti nõusoleku alusel</w:t>
            </w:r>
            <w:r>
              <w:t>?</w:t>
            </w:r>
          </w:p>
          <w:p w14:paraId="48215EE6" w14:textId="4417B4A2" w:rsidR="00B625FA" w:rsidRPr="00B625FA" w:rsidRDefault="00B625FA" w:rsidP="008E1057">
            <w:pPr>
              <w:pStyle w:val="Standard"/>
              <w:rPr>
                <w:rFonts w:ascii="Times New Roman" w:hAnsi="Times New Roman" w:cs="Times New Roman"/>
                <w:i/>
                <w:iCs/>
                <w:sz w:val="18"/>
                <w:szCs w:val="18"/>
              </w:rPr>
            </w:pPr>
            <w:r w:rsidRPr="00F27D21">
              <w:rPr>
                <w:rFonts w:ascii="Times New Roman" w:hAnsi="Times New Roman" w:cs="Times New Roman"/>
                <w:i/>
                <w:iCs/>
                <w:sz w:val="18"/>
                <w:szCs w:val="18"/>
              </w:rPr>
              <w:t>Kui jah</w:t>
            </w:r>
            <w:r w:rsidR="008E0606">
              <w:rPr>
                <w:rFonts w:ascii="Times New Roman" w:hAnsi="Times New Roman" w:cs="Times New Roman"/>
                <w:i/>
                <w:iCs/>
                <w:sz w:val="18"/>
                <w:szCs w:val="18"/>
              </w:rPr>
              <w:t>,</w:t>
            </w:r>
            <w:r w:rsidRPr="00F27D21">
              <w:rPr>
                <w:rFonts w:ascii="Times New Roman" w:hAnsi="Times New Roman" w:cs="Times New Roman"/>
                <w:i/>
                <w:iCs/>
                <w:sz w:val="18"/>
                <w:szCs w:val="18"/>
              </w:rPr>
              <w:t xml:space="preserve"> </w:t>
            </w:r>
            <w:r w:rsidRPr="00F27D21">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F27D21">
              <w:rPr>
                <w:rStyle w:val="normaltextrun"/>
                <w:rFonts w:ascii="Times New Roman" w:hAnsi="Times New Roman" w:cs="Times New Roman"/>
                <w:i/>
                <w:iCs/>
                <w:sz w:val="18"/>
                <w:szCs w:val="18"/>
                <w:bdr w:val="none" w:sz="0" w:space="0" w:color="auto" w:frame="1"/>
              </w:rPr>
              <w:t xml:space="preserve">või </w:t>
            </w:r>
            <w:r w:rsidRPr="00F27D21">
              <w:rPr>
                <w:rStyle w:val="normaltextrun"/>
                <w:rFonts w:ascii="Times New Roman" w:hAnsi="Times New Roman" w:cs="Times New Roman"/>
                <w:i/>
                <w:iCs/>
                <w:sz w:val="18"/>
                <w:szCs w:val="18"/>
                <w:bdr w:val="none" w:sz="0" w:space="0" w:color="auto" w:frame="1"/>
              </w:rPr>
              <w:t>selle kavand</w:t>
            </w:r>
            <w:r w:rsidR="007D58EE">
              <w:rPr>
                <w:rStyle w:val="normaltextrun"/>
                <w:rFonts w:ascii="Times New Roman" w:hAnsi="Times New Roman" w:cs="Times New Roman"/>
                <w:i/>
                <w:iCs/>
                <w:sz w:val="18"/>
                <w:szCs w:val="18"/>
                <w:bdr w:val="none" w:sz="0" w:space="0" w:color="auto" w:frame="1"/>
              </w:rPr>
              <w:t>.</w:t>
            </w:r>
          </w:p>
        </w:tc>
        <w:tc>
          <w:tcPr>
            <w:tcW w:w="4530" w:type="dxa"/>
          </w:tcPr>
          <w:p w14:paraId="4796531C" w14:textId="77777777" w:rsidR="008048FB" w:rsidRDefault="00E751B5" w:rsidP="008E1057">
            <w:pPr>
              <w:pStyle w:val="Standard"/>
            </w:pPr>
            <w:r>
              <w:t>Jah</w:t>
            </w:r>
            <w:r w:rsidR="008048FB">
              <w:t xml:space="preserve">, </w:t>
            </w:r>
          </w:p>
          <w:p w14:paraId="4342839B" w14:textId="5266A7C9" w:rsidR="00B625FA" w:rsidRDefault="008048FB" w:rsidP="008E1057">
            <w:pPr>
              <w:pStyle w:val="Standard"/>
            </w:pPr>
            <w:r>
              <w:t>lisatud küsitluse ja intervjuude ankeedid, sh nõusolekuvormid</w:t>
            </w:r>
          </w:p>
        </w:tc>
      </w:tr>
    </w:tbl>
    <w:p w14:paraId="75249F83" w14:textId="77777777" w:rsidR="002E7BB7" w:rsidRDefault="002E7BB7" w:rsidP="008E1057">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14:paraId="791B7476" w14:textId="77777777">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4AF68B" w14:textId="77777777" w:rsidR="00232EF5" w:rsidRDefault="00232EF5">
            <w:pPr>
              <w:pStyle w:val="TableContents"/>
            </w:pPr>
            <w:r>
              <w:rPr>
                <w:b/>
                <w:bCs/>
              </w:rPr>
              <w:t>1. Vastutava töötleja üldandmed</w:t>
            </w:r>
            <w:r>
              <w:rPr>
                <w:rStyle w:val="Allmrkuseviide"/>
                <w:b/>
                <w:bCs/>
              </w:rPr>
              <w:footnoteReference w:id="3"/>
            </w: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E11CD3" w14:textId="6794420B" w:rsidR="00232EF5" w:rsidRDefault="00232EF5">
            <w:pPr>
              <w:pStyle w:val="TableContents"/>
              <w:rPr>
                <w:i/>
                <w:iCs/>
              </w:rPr>
            </w:pPr>
          </w:p>
        </w:tc>
      </w:tr>
      <w:tr w:rsidR="00232EF5" w14:paraId="0601EFF6" w14:textId="77777777">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6E8F920A" w14:textId="5C79757B" w:rsidR="00614698" w:rsidRDefault="00232EF5" w:rsidP="00B625FA">
            <w:pPr>
              <w:pStyle w:val="TableContents"/>
            </w:pPr>
            <w:r>
              <w:t>1.1</w:t>
            </w:r>
            <w:r w:rsidR="007D58EE">
              <w:t>.</w:t>
            </w:r>
            <w:r>
              <w:t xml:space="preserve"> Vastutava töötleja nimi</w:t>
            </w:r>
            <w:r w:rsidR="00614698">
              <w:t>,</w:t>
            </w:r>
            <w:r w:rsidR="00AC7B4A">
              <w:t xml:space="preserve"> registrikood</w:t>
            </w:r>
            <w:r w:rsidR="00B625FA">
              <w:t>, aadress ja kontakt</w:t>
            </w:r>
            <w:r w:rsidR="00614698">
              <w:t>andmed (sh kontaktisik)</w:t>
            </w:r>
          </w:p>
          <w:p w14:paraId="2D4FBA58" w14:textId="6D309427" w:rsidR="00232EF5" w:rsidRPr="00614698" w:rsidRDefault="00B625FA" w:rsidP="00614698">
            <w:pPr>
              <w:pStyle w:val="TableContents"/>
              <w:rPr>
                <w:i/>
                <w:iCs/>
                <w:sz w:val="18"/>
                <w:szCs w:val="18"/>
              </w:rPr>
            </w:pPr>
            <w:r w:rsidRPr="00614698">
              <w:rPr>
                <w:i/>
                <w:iCs/>
                <w:sz w:val="18"/>
                <w:szCs w:val="18"/>
              </w:rPr>
              <w:t>analoogne registrikandega</w:t>
            </w:r>
            <w:r w:rsidR="00614698" w:rsidRPr="00614698">
              <w:rPr>
                <w:i/>
                <w:iCs/>
                <w:sz w:val="18"/>
                <w:szCs w:val="18"/>
              </w:rPr>
              <w:t xml:space="preserve">, </w:t>
            </w:r>
            <w:r w:rsidRPr="00614698">
              <w:rPr>
                <w:i/>
                <w:iCs/>
                <w:sz w:val="18"/>
                <w:szCs w:val="18"/>
              </w:rPr>
              <w:t>kontaktisiku e-post, telefon</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54B517" w14:textId="77777777" w:rsidR="00232EF5" w:rsidRPr="0038016E" w:rsidRDefault="002E6BB6">
            <w:pPr>
              <w:pStyle w:val="TableContents"/>
              <w:rPr>
                <w:b/>
                <w:bCs/>
              </w:rPr>
            </w:pPr>
            <w:r w:rsidRPr="0038016E">
              <w:rPr>
                <w:b/>
                <w:bCs/>
              </w:rPr>
              <w:t>Majandus- ja Kommunikatsiooniministeerium</w:t>
            </w:r>
          </w:p>
          <w:p w14:paraId="31CDE2EF" w14:textId="77777777" w:rsidR="00E51CDD" w:rsidRDefault="00E51CDD">
            <w:pPr>
              <w:pStyle w:val="TableContents"/>
            </w:pPr>
            <w:proofErr w:type="spellStart"/>
            <w:r>
              <w:t>Reg</w:t>
            </w:r>
            <w:proofErr w:type="spellEnd"/>
            <w:r>
              <w:t xml:space="preserve"> kood: 70003158</w:t>
            </w:r>
          </w:p>
          <w:p w14:paraId="44561D94" w14:textId="77777777" w:rsidR="00996DEF" w:rsidRDefault="00996DEF" w:rsidP="00996DEF">
            <w:pPr>
              <w:pStyle w:val="TableContents"/>
            </w:pPr>
            <w:r>
              <w:t>Aadress: Suur-Ameerika 1</w:t>
            </w:r>
          </w:p>
          <w:p w14:paraId="018235BD" w14:textId="77777777" w:rsidR="00996DEF" w:rsidRDefault="00996DEF" w:rsidP="00996DEF">
            <w:pPr>
              <w:pStyle w:val="TableContents"/>
            </w:pPr>
            <w:r>
              <w:t>15001 Tallinn Harju maakond</w:t>
            </w:r>
          </w:p>
          <w:p w14:paraId="655CEE32" w14:textId="77777777" w:rsidR="0038016E" w:rsidRDefault="0038016E" w:rsidP="0038016E">
            <w:pPr>
              <w:pStyle w:val="TableContents"/>
            </w:pPr>
          </w:p>
          <w:p w14:paraId="0EB4F734" w14:textId="7AD53012" w:rsidR="0038016E" w:rsidRPr="00F25166" w:rsidRDefault="00996DEF" w:rsidP="0038016E">
            <w:pPr>
              <w:pStyle w:val="TableContents"/>
              <w:rPr>
                <w:b/>
                <w:bCs/>
                <w:lang w:val="en-US"/>
              </w:rPr>
            </w:pPr>
            <w:r w:rsidRPr="00F25166">
              <w:rPr>
                <w:b/>
                <w:bCs/>
              </w:rPr>
              <w:lastRenderedPageBreak/>
              <w:t xml:space="preserve">Kontakt: </w:t>
            </w:r>
            <w:r w:rsidR="0038016E" w:rsidRPr="0038016E">
              <w:rPr>
                <w:b/>
                <w:bCs/>
                <w:lang w:val="en-US"/>
              </w:rPr>
              <w:t xml:space="preserve">Eneken Sepa </w:t>
            </w:r>
          </w:p>
          <w:p w14:paraId="6DAB860E" w14:textId="6CC66004" w:rsidR="0038016E" w:rsidRDefault="0038016E" w:rsidP="0038016E">
            <w:pPr>
              <w:pStyle w:val="TableContents"/>
              <w:rPr>
                <w:lang w:val="en-US"/>
              </w:rPr>
            </w:pPr>
            <w:proofErr w:type="spellStart"/>
            <w:r w:rsidRPr="0038016E">
              <w:rPr>
                <w:lang w:val="en-US"/>
              </w:rPr>
              <w:t>telefon</w:t>
            </w:r>
            <w:proofErr w:type="spellEnd"/>
            <w:r w:rsidRPr="0038016E">
              <w:rPr>
                <w:lang w:val="en-US"/>
              </w:rPr>
              <w:t xml:space="preserve"> +372 5875 9696</w:t>
            </w:r>
          </w:p>
          <w:p w14:paraId="66AC95F6" w14:textId="2C02BBD1" w:rsidR="00996DEF" w:rsidRPr="00F25166" w:rsidRDefault="0038016E" w:rsidP="00996DEF">
            <w:pPr>
              <w:pStyle w:val="TableContents"/>
              <w:rPr>
                <w:lang w:val="en-US"/>
              </w:rPr>
            </w:pPr>
            <w:r w:rsidRPr="0038016E">
              <w:rPr>
                <w:lang w:val="en-US"/>
              </w:rPr>
              <w:t xml:space="preserve">e-post eneken.sepa@mkm.ee </w:t>
            </w:r>
          </w:p>
        </w:tc>
      </w:tr>
      <w:tr w:rsidR="00232EF5" w14:paraId="547EA396" w14:textId="77777777">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041603AC" w14:textId="10FCC372" w:rsidR="00AC7B4A" w:rsidRDefault="00AC7B4A" w:rsidP="00AC7B4A">
            <w:pPr>
              <w:pStyle w:val="TableContents"/>
            </w:pPr>
            <w:r>
              <w:lastRenderedPageBreak/>
              <w:t>1.</w:t>
            </w:r>
            <w:r w:rsidR="00B625FA">
              <w:t>2</w:t>
            </w:r>
            <w:r w:rsidR="000949F0">
              <w:t>.</w:t>
            </w:r>
            <w:r>
              <w:t xml:space="preserve"> Isikuandmete töötlemiskoha aadress (kui erineb registriandmetest)</w:t>
            </w:r>
          </w:p>
          <w:p w14:paraId="5B979142" w14:textId="77777777" w:rsidR="00232EF5" w:rsidRDefault="00232EF5">
            <w:pPr>
              <w:pStyle w:val="TableContents"/>
              <w:rPr>
                <w:i/>
                <w:iCs/>
                <w:sz w:val="18"/>
                <w:szCs w:val="18"/>
              </w:rPr>
            </w:pPr>
            <w:r>
              <w:rPr>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AC7E85" w14:textId="4E75346F" w:rsidR="00232EF5" w:rsidRDefault="00337009">
            <w:pPr>
              <w:pStyle w:val="TableContents"/>
            </w:pPr>
            <w:r>
              <w:t>-</w:t>
            </w:r>
          </w:p>
        </w:tc>
      </w:tr>
    </w:tbl>
    <w:p w14:paraId="7303D5FB" w14:textId="77777777" w:rsidR="00EA37EA" w:rsidRDefault="00EA37EA" w:rsidP="0041401E">
      <w:pPr>
        <w:pStyle w:val="Standard"/>
      </w:pPr>
    </w:p>
    <w:tbl>
      <w:tblPr>
        <w:tblStyle w:val="Kontuurtabel"/>
        <w:tblW w:w="0" w:type="auto"/>
        <w:tblLook w:val="04A0" w:firstRow="1" w:lastRow="0" w:firstColumn="1" w:lastColumn="0" w:noHBand="0" w:noVBand="1"/>
      </w:tblPr>
      <w:tblGrid>
        <w:gridCol w:w="4814"/>
        <w:gridCol w:w="4814"/>
      </w:tblGrid>
      <w:tr w:rsidR="00EA37EA" w14:paraId="0CFA8DF3" w14:textId="77777777" w:rsidTr="00EA37EA">
        <w:tc>
          <w:tcPr>
            <w:tcW w:w="4814" w:type="dxa"/>
          </w:tcPr>
          <w:p w14:paraId="78B96B35" w14:textId="0B59A16F" w:rsidR="00EA37EA" w:rsidRDefault="00EA37EA" w:rsidP="0041401E">
            <w:pPr>
              <w:pStyle w:val="Standard"/>
            </w:pPr>
            <w:r>
              <w:t xml:space="preserve">2. </w:t>
            </w:r>
            <w:r w:rsidRPr="00EA37EA">
              <w:rPr>
                <w:b/>
                <w:bCs/>
              </w:rPr>
              <w:t xml:space="preserve">Volitatud töötleja </w:t>
            </w:r>
            <w:r>
              <w:rPr>
                <w:b/>
                <w:bCs/>
              </w:rPr>
              <w:t>üld</w:t>
            </w:r>
            <w:r w:rsidRPr="00EA37EA">
              <w:rPr>
                <w:b/>
                <w:bCs/>
              </w:rPr>
              <w:t>andmed</w:t>
            </w:r>
            <w:r w:rsidR="00A474BE">
              <w:rPr>
                <w:rStyle w:val="Allmrkuseviide"/>
                <w:b/>
                <w:bCs/>
              </w:rPr>
              <w:footnoteReference w:id="4"/>
            </w:r>
          </w:p>
        </w:tc>
        <w:tc>
          <w:tcPr>
            <w:tcW w:w="4814" w:type="dxa"/>
          </w:tcPr>
          <w:p w14:paraId="7C52BBC6" w14:textId="77777777" w:rsidR="00EA37EA" w:rsidRDefault="00EA37EA" w:rsidP="0041401E">
            <w:pPr>
              <w:pStyle w:val="Standard"/>
            </w:pPr>
          </w:p>
        </w:tc>
      </w:tr>
      <w:tr w:rsidR="00EA37EA" w14:paraId="7F1A1977" w14:textId="77777777" w:rsidTr="00EA37EA">
        <w:tc>
          <w:tcPr>
            <w:tcW w:w="4814" w:type="dxa"/>
          </w:tcPr>
          <w:p w14:paraId="660EAA6F" w14:textId="39DDBCC2" w:rsidR="00B625FA" w:rsidRDefault="00EA37EA" w:rsidP="00B625FA">
            <w:pPr>
              <w:pStyle w:val="Standard"/>
            </w:pPr>
            <w:r>
              <w:t>2.1. Volitatud töötleja nimi</w:t>
            </w:r>
            <w:r w:rsidR="00614698">
              <w:t>,</w:t>
            </w:r>
            <w:r>
              <w:t xml:space="preserve"> registrikood</w:t>
            </w:r>
            <w:r w:rsidR="00B625FA">
              <w:t>, aadress ja kontaktandmed (sh kontaktisik)</w:t>
            </w:r>
          </w:p>
          <w:p w14:paraId="03244FDD" w14:textId="5BAD46B4" w:rsidR="00EA37EA" w:rsidRDefault="00B625FA" w:rsidP="00B625FA">
            <w:pPr>
              <w:pStyle w:val="Standard"/>
            </w:pPr>
            <w:r>
              <w:rPr>
                <w:i/>
                <w:iCs/>
                <w:sz w:val="16"/>
                <w:szCs w:val="16"/>
              </w:rPr>
              <w:t>Aadress analoogne registrikandega, kontaktisiku e-post ja telefoninumber</w:t>
            </w:r>
          </w:p>
        </w:tc>
        <w:tc>
          <w:tcPr>
            <w:tcW w:w="4814" w:type="dxa"/>
          </w:tcPr>
          <w:p w14:paraId="72C37849" w14:textId="77777777" w:rsidR="007375F1" w:rsidRPr="00882FFF" w:rsidRDefault="007375F1" w:rsidP="007375F1">
            <w:pPr>
              <w:pStyle w:val="Standard"/>
              <w:rPr>
                <w:b/>
                <w:bCs/>
              </w:rPr>
            </w:pPr>
            <w:r w:rsidRPr="00882FFF">
              <w:rPr>
                <w:b/>
                <w:bCs/>
              </w:rPr>
              <w:t xml:space="preserve">Eesti Rakendusuuringute Keskus </w:t>
            </w:r>
            <w:proofErr w:type="spellStart"/>
            <w:r w:rsidRPr="00882FFF">
              <w:rPr>
                <w:b/>
                <w:bCs/>
              </w:rPr>
              <w:t>Centar</w:t>
            </w:r>
            <w:proofErr w:type="spellEnd"/>
            <w:r w:rsidRPr="00882FFF">
              <w:rPr>
                <w:b/>
                <w:bCs/>
              </w:rPr>
              <w:t xml:space="preserve"> OÜ</w:t>
            </w:r>
          </w:p>
          <w:p w14:paraId="4FEA6A73" w14:textId="77777777" w:rsidR="007375F1" w:rsidRDefault="007375F1" w:rsidP="007375F1">
            <w:pPr>
              <w:pStyle w:val="Standard"/>
            </w:pPr>
            <w:proofErr w:type="spellStart"/>
            <w:r>
              <w:t>Reg</w:t>
            </w:r>
            <w:proofErr w:type="spellEnd"/>
            <w:r>
              <w:t xml:space="preserve"> kood: 11343217</w:t>
            </w:r>
          </w:p>
          <w:p w14:paraId="6F02A733" w14:textId="77777777" w:rsidR="007375F1" w:rsidRDefault="007375F1" w:rsidP="007375F1">
            <w:pPr>
              <w:pStyle w:val="Standard"/>
            </w:pPr>
            <w:r>
              <w:t>Aadress: Rävala 11-8, 10143 Tallinn</w:t>
            </w:r>
          </w:p>
          <w:p w14:paraId="394F0035" w14:textId="77777777" w:rsidR="00B733BD" w:rsidRDefault="00B733BD" w:rsidP="007375F1">
            <w:pPr>
              <w:pStyle w:val="Standard"/>
            </w:pPr>
          </w:p>
          <w:p w14:paraId="231887AF" w14:textId="1E86ED6C" w:rsidR="00EA37EA" w:rsidRDefault="007375F1" w:rsidP="007375F1">
            <w:pPr>
              <w:pStyle w:val="Standard"/>
            </w:pPr>
            <w:r w:rsidRPr="00882FFF">
              <w:rPr>
                <w:b/>
                <w:bCs/>
              </w:rPr>
              <w:t>Kontakt</w:t>
            </w:r>
            <w:r>
              <w:t xml:space="preserve">: Epp Kallaste, e-post: </w:t>
            </w:r>
            <w:hyperlink r:id="rId12" w:history="1">
              <w:r w:rsidRPr="008B75D5">
                <w:rPr>
                  <w:rStyle w:val="Hperlink"/>
                </w:rPr>
                <w:t>epp.kallaste@centar.ee</w:t>
              </w:r>
            </w:hyperlink>
            <w:r>
              <w:t>, tel. 56667440</w:t>
            </w:r>
          </w:p>
        </w:tc>
      </w:tr>
      <w:tr w:rsidR="00EA37EA" w14:paraId="3111AA0D" w14:textId="77777777" w:rsidTr="00EA37EA">
        <w:tc>
          <w:tcPr>
            <w:tcW w:w="4814" w:type="dxa"/>
          </w:tcPr>
          <w:p w14:paraId="39C99F47" w14:textId="5EE62ED4" w:rsidR="00EA37EA" w:rsidRDefault="00EA37EA" w:rsidP="0041401E">
            <w:pPr>
              <w:pStyle w:val="Standard"/>
            </w:pPr>
            <w:r>
              <w:t>2.</w:t>
            </w:r>
            <w:r w:rsidR="006C2148">
              <w:t>2</w:t>
            </w:r>
            <w:r>
              <w:t xml:space="preserve">. Isikuandmete töötlemiskoha aadress (kui erineb </w:t>
            </w:r>
            <w:r w:rsidR="00614698">
              <w:t>registriandmetest</w:t>
            </w:r>
            <w:r>
              <w:t>)</w:t>
            </w:r>
          </w:p>
          <w:p w14:paraId="0676DB07" w14:textId="2CD76870" w:rsidR="008E0606" w:rsidRDefault="008E0606" w:rsidP="0041401E">
            <w:pPr>
              <w:pStyle w:val="Standard"/>
            </w:pPr>
            <w:r>
              <w:rPr>
                <w:i/>
                <w:iCs/>
                <w:sz w:val="18"/>
                <w:szCs w:val="18"/>
              </w:rPr>
              <w:t>maja, tänav, asula/linn, maakond, postiindeks</w:t>
            </w:r>
          </w:p>
        </w:tc>
        <w:tc>
          <w:tcPr>
            <w:tcW w:w="4814" w:type="dxa"/>
          </w:tcPr>
          <w:p w14:paraId="18BD4BCD" w14:textId="6B02E0E4" w:rsidR="00EA37EA" w:rsidRDefault="007375F1" w:rsidP="0041401E">
            <w:pPr>
              <w:pStyle w:val="Standard"/>
            </w:pPr>
            <w:r>
              <w:t>-</w:t>
            </w:r>
          </w:p>
        </w:tc>
      </w:tr>
      <w:tr w:rsidR="00BC4178" w14:paraId="65372F0F" w14:textId="77777777">
        <w:tc>
          <w:tcPr>
            <w:tcW w:w="4814" w:type="dxa"/>
          </w:tcPr>
          <w:p w14:paraId="01514023" w14:textId="23572B32" w:rsidR="00BC4178" w:rsidRDefault="00BC4178">
            <w:pPr>
              <w:pStyle w:val="Standard"/>
            </w:pPr>
            <w:r>
              <w:t>2.3. Volitatud töötleja nimi, registrikood, aadress ja kontaktandmed (sh kontaktisik)</w:t>
            </w:r>
          </w:p>
          <w:p w14:paraId="25161F9C" w14:textId="77777777" w:rsidR="00BC4178" w:rsidRDefault="00BC4178">
            <w:pPr>
              <w:pStyle w:val="Standard"/>
            </w:pPr>
            <w:r>
              <w:rPr>
                <w:i/>
                <w:iCs/>
                <w:sz w:val="16"/>
                <w:szCs w:val="16"/>
              </w:rPr>
              <w:t>Aadress analoogne registrikandega, kontaktisiku e-post ja telefoninumber</w:t>
            </w:r>
          </w:p>
        </w:tc>
        <w:tc>
          <w:tcPr>
            <w:tcW w:w="4814" w:type="dxa"/>
          </w:tcPr>
          <w:p w14:paraId="5CC7738C" w14:textId="77777777" w:rsidR="00BC4178" w:rsidRPr="00882FFF" w:rsidRDefault="00BC4178">
            <w:pPr>
              <w:pStyle w:val="Standard"/>
              <w:rPr>
                <w:b/>
                <w:bCs/>
              </w:rPr>
            </w:pPr>
            <w:r w:rsidRPr="00882FFF">
              <w:rPr>
                <w:b/>
                <w:bCs/>
              </w:rPr>
              <w:t>Tööinspektsioon</w:t>
            </w:r>
          </w:p>
          <w:p w14:paraId="6AA898F6" w14:textId="77777777" w:rsidR="00BC4178" w:rsidRDefault="00BC4178">
            <w:pPr>
              <w:pStyle w:val="Standard"/>
            </w:pPr>
            <w:r>
              <w:t xml:space="preserve">Registrikood: </w:t>
            </w:r>
            <w:r w:rsidRPr="0086650F">
              <w:t>70001969</w:t>
            </w:r>
          </w:p>
          <w:p w14:paraId="61010875" w14:textId="656E1B42" w:rsidR="00BC4178" w:rsidRDefault="00BC4178">
            <w:pPr>
              <w:pStyle w:val="Standard"/>
            </w:pPr>
            <w:r>
              <w:t xml:space="preserve">Aadress: </w:t>
            </w:r>
            <w:r w:rsidRPr="00935532">
              <w:t>Mäealuse 2/3, 12618 T</w:t>
            </w:r>
            <w:r w:rsidR="00F30DA9" w:rsidRPr="00935532">
              <w:t>allinn</w:t>
            </w:r>
          </w:p>
          <w:p w14:paraId="7FAE4A57" w14:textId="77777777" w:rsidR="00BC4178" w:rsidRDefault="00BC4178">
            <w:pPr>
              <w:pStyle w:val="Standard"/>
            </w:pPr>
          </w:p>
          <w:p w14:paraId="5C66E3A4" w14:textId="77777777" w:rsidR="00BC4178" w:rsidRDefault="00BC4178">
            <w:pPr>
              <w:pStyle w:val="Standard"/>
            </w:pPr>
            <w:r>
              <w:t>Kontaktisik: Krista Vaikmets</w:t>
            </w:r>
          </w:p>
          <w:p w14:paraId="7237E41D" w14:textId="77777777" w:rsidR="00BC4178" w:rsidRDefault="00BC4178">
            <w:pPr>
              <w:pStyle w:val="Standard"/>
            </w:pPr>
            <w:hyperlink r:id="rId13" w:history="1">
              <w:r w:rsidRPr="00A71DA7">
                <w:rPr>
                  <w:rStyle w:val="Hperlink"/>
                </w:rPr>
                <w:t>Krista.Vaikmets@ti.ee</w:t>
              </w:r>
            </w:hyperlink>
          </w:p>
        </w:tc>
      </w:tr>
      <w:tr w:rsidR="00BC4178" w14:paraId="779294EA" w14:textId="77777777">
        <w:tc>
          <w:tcPr>
            <w:tcW w:w="4814" w:type="dxa"/>
          </w:tcPr>
          <w:p w14:paraId="11153C7A" w14:textId="2432643D" w:rsidR="00BC4178" w:rsidRDefault="00BC4178">
            <w:pPr>
              <w:pStyle w:val="Standard"/>
            </w:pPr>
            <w:r>
              <w:t>2.4. Isikuandmete töötlemiskoha aadress (kui erineb registriandmetest)</w:t>
            </w:r>
          </w:p>
          <w:p w14:paraId="76BDC89E" w14:textId="77777777" w:rsidR="00BC4178" w:rsidRDefault="00BC4178">
            <w:pPr>
              <w:pStyle w:val="Standard"/>
            </w:pPr>
            <w:r>
              <w:rPr>
                <w:i/>
                <w:iCs/>
                <w:sz w:val="18"/>
                <w:szCs w:val="18"/>
              </w:rPr>
              <w:t>maja, tänav, asula/linn, maakond, postiindeks</w:t>
            </w:r>
          </w:p>
        </w:tc>
        <w:tc>
          <w:tcPr>
            <w:tcW w:w="4814" w:type="dxa"/>
          </w:tcPr>
          <w:p w14:paraId="69C64D5B" w14:textId="77777777" w:rsidR="00BC4178" w:rsidRDefault="00BC4178">
            <w:pPr>
              <w:pStyle w:val="Standard"/>
            </w:pPr>
            <w:r>
              <w:t>-</w:t>
            </w:r>
          </w:p>
        </w:tc>
      </w:tr>
      <w:tr w:rsidR="00FA2202" w14:paraId="666E553E" w14:textId="77777777">
        <w:tc>
          <w:tcPr>
            <w:tcW w:w="4814" w:type="dxa"/>
          </w:tcPr>
          <w:p w14:paraId="54980775" w14:textId="6CF82BA6" w:rsidR="00FA2202" w:rsidRDefault="00FA2202">
            <w:pPr>
              <w:pStyle w:val="Standard"/>
            </w:pPr>
            <w:r>
              <w:t>2.</w:t>
            </w:r>
            <w:r w:rsidR="00BC4178">
              <w:t>5</w:t>
            </w:r>
            <w:r>
              <w:t>. Volitatud töötleja nimi, registrikood, aadress ja kontaktandmed (sh kontaktisik)</w:t>
            </w:r>
          </w:p>
          <w:p w14:paraId="6762F0CA" w14:textId="77777777" w:rsidR="00FA2202" w:rsidRDefault="00FA2202">
            <w:pPr>
              <w:pStyle w:val="Standard"/>
            </w:pPr>
            <w:r>
              <w:rPr>
                <w:i/>
                <w:iCs/>
                <w:sz w:val="16"/>
                <w:szCs w:val="16"/>
              </w:rPr>
              <w:t>Aadress analoogne registrikandega, kontaktisiku e-post ja telefoninumber</w:t>
            </w:r>
          </w:p>
        </w:tc>
        <w:tc>
          <w:tcPr>
            <w:tcW w:w="4814" w:type="dxa"/>
          </w:tcPr>
          <w:p w14:paraId="12185609" w14:textId="77777777" w:rsidR="009B0CDD" w:rsidRPr="00882FFF" w:rsidRDefault="009B0CDD" w:rsidP="009B0CDD">
            <w:pPr>
              <w:pStyle w:val="Standard"/>
              <w:rPr>
                <w:b/>
                <w:bCs/>
              </w:rPr>
            </w:pPr>
            <w:r w:rsidRPr="00882FFF">
              <w:rPr>
                <w:b/>
                <w:bCs/>
              </w:rPr>
              <w:t>Statistikaamet</w:t>
            </w:r>
          </w:p>
          <w:p w14:paraId="4AA96040" w14:textId="77777777" w:rsidR="009B0CDD" w:rsidRDefault="009B0CDD" w:rsidP="009B0CDD">
            <w:pPr>
              <w:pStyle w:val="Standard"/>
            </w:pPr>
            <w:proofErr w:type="spellStart"/>
            <w:r>
              <w:t>Reg</w:t>
            </w:r>
            <w:proofErr w:type="spellEnd"/>
            <w:r>
              <w:t xml:space="preserve"> kood: 70000332</w:t>
            </w:r>
          </w:p>
          <w:p w14:paraId="5EDE4DF1" w14:textId="77777777" w:rsidR="009B0CDD" w:rsidRDefault="009B0CDD" w:rsidP="009B0CDD">
            <w:pPr>
              <w:pStyle w:val="Standard"/>
            </w:pPr>
            <w:r>
              <w:t xml:space="preserve">Aadress: </w:t>
            </w:r>
            <w:r w:rsidRPr="002D7690">
              <w:rPr>
                <w:rFonts w:hint="eastAsia"/>
              </w:rPr>
              <w:t>Tatari tn 51, 10134, Tallinn</w:t>
            </w:r>
          </w:p>
          <w:p w14:paraId="740AEE9C" w14:textId="77777777" w:rsidR="00882FFF" w:rsidRDefault="00882FFF" w:rsidP="009B0CDD">
            <w:pPr>
              <w:pStyle w:val="TableContents"/>
            </w:pPr>
          </w:p>
          <w:p w14:paraId="1160F676" w14:textId="3D88DE86" w:rsidR="009B0CDD" w:rsidRDefault="009B0CDD" w:rsidP="009B0CDD">
            <w:pPr>
              <w:pStyle w:val="TableContents"/>
            </w:pPr>
            <w:r w:rsidRPr="00882FFF">
              <w:rPr>
                <w:b/>
                <w:bCs/>
              </w:rPr>
              <w:t>Kontakt:</w:t>
            </w:r>
            <w:r>
              <w:t xml:space="preserve"> </w:t>
            </w:r>
            <w:r w:rsidR="0099719A">
              <w:t>Tea Vassiljeva</w:t>
            </w:r>
          </w:p>
          <w:p w14:paraId="1D7D2E85" w14:textId="5ED38F2F" w:rsidR="00FA2202" w:rsidRDefault="0099719A" w:rsidP="009B0CDD">
            <w:pPr>
              <w:pStyle w:val="Standard"/>
            </w:pPr>
            <w:hyperlink r:id="rId14" w:history="1">
              <w:r w:rsidRPr="0099719A">
                <w:rPr>
                  <w:rStyle w:val="Hperlink"/>
                </w:rPr>
                <w:t>tea.vassiljeva@stat.ee</w:t>
              </w:r>
            </w:hyperlink>
          </w:p>
        </w:tc>
      </w:tr>
      <w:tr w:rsidR="00FA2202" w14:paraId="2B400DE2" w14:textId="77777777">
        <w:tc>
          <w:tcPr>
            <w:tcW w:w="4814" w:type="dxa"/>
          </w:tcPr>
          <w:p w14:paraId="31C91CD1" w14:textId="71D29A85" w:rsidR="00FA2202" w:rsidRDefault="00FA2202">
            <w:pPr>
              <w:pStyle w:val="Standard"/>
            </w:pPr>
            <w:r>
              <w:t>2.</w:t>
            </w:r>
            <w:r w:rsidR="00BC4178">
              <w:t>6</w:t>
            </w:r>
            <w:r>
              <w:t>. Isikuandmete töötlemiskoha aadress (kui erineb registriandmetest)</w:t>
            </w:r>
          </w:p>
          <w:p w14:paraId="0B6349FB" w14:textId="77777777" w:rsidR="00FA2202" w:rsidRDefault="00FA2202">
            <w:pPr>
              <w:pStyle w:val="Standard"/>
            </w:pPr>
            <w:r>
              <w:rPr>
                <w:i/>
                <w:iCs/>
                <w:sz w:val="18"/>
                <w:szCs w:val="18"/>
              </w:rPr>
              <w:t>maja, tänav, asula/linn, maakond, postiindeks</w:t>
            </w:r>
          </w:p>
        </w:tc>
        <w:tc>
          <w:tcPr>
            <w:tcW w:w="4814" w:type="dxa"/>
          </w:tcPr>
          <w:p w14:paraId="7B19E3AB" w14:textId="77777777" w:rsidR="00FA2202" w:rsidRDefault="00FA2202">
            <w:pPr>
              <w:pStyle w:val="Standard"/>
            </w:pPr>
            <w:r>
              <w:t>-</w:t>
            </w:r>
          </w:p>
        </w:tc>
      </w:tr>
      <w:tr w:rsidR="009B0CDD" w14:paraId="3D94FA4F" w14:textId="77777777">
        <w:tc>
          <w:tcPr>
            <w:tcW w:w="4814" w:type="dxa"/>
          </w:tcPr>
          <w:p w14:paraId="23EA7D47" w14:textId="19C5BCA6" w:rsidR="009B0CDD" w:rsidRDefault="009B0CDD">
            <w:pPr>
              <w:pStyle w:val="Standard"/>
            </w:pPr>
            <w:r>
              <w:t>2.</w:t>
            </w:r>
            <w:r w:rsidR="00BC4178">
              <w:t>7</w:t>
            </w:r>
            <w:r>
              <w:t>. Volitatud töötleja nimi, registrikood, aadress ja kontaktandmed (sh kontaktisik)</w:t>
            </w:r>
          </w:p>
          <w:p w14:paraId="75D4CD01" w14:textId="77777777" w:rsidR="009B0CDD" w:rsidRDefault="009B0CDD">
            <w:pPr>
              <w:pStyle w:val="Standard"/>
            </w:pPr>
            <w:r>
              <w:rPr>
                <w:i/>
                <w:iCs/>
                <w:sz w:val="16"/>
                <w:szCs w:val="16"/>
              </w:rPr>
              <w:t>Aadress analoogne registrikandega, kontaktisiku e-post ja telefoninumber</w:t>
            </w:r>
          </w:p>
        </w:tc>
        <w:tc>
          <w:tcPr>
            <w:tcW w:w="4814" w:type="dxa"/>
          </w:tcPr>
          <w:p w14:paraId="243B32C9" w14:textId="77777777" w:rsidR="009B0CDD" w:rsidRPr="00882FFF" w:rsidRDefault="009B0CDD">
            <w:pPr>
              <w:pStyle w:val="Standard"/>
              <w:rPr>
                <w:b/>
                <w:bCs/>
              </w:rPr>
            </w:pPr>
            <w:r w:rsidRPr="00882FFF">
              <w:rPr>
                <w:b/>
                <w:bCs/>
              </w:rPr>
              <w:t>Töötukassa</w:t>
            </w:r>
          </w:p>
          <w:p w14:paraId="59E38DE7" w14:textId="3ABAE858" w:rsidR="00DA73C8" w:rsidRDefault="00DA73C8">
            <w:pPr>
              <w:pStyle w:val="Standard"/>
            </w:pPr>
            <w:r>
              <w:t xml:space="preserve">Registrikood: </w:t>
            </w:r>
            <w:r w:rsidR="0081435F" w:rsidRPr="0081435F">
              <w:t>74000085</w:t>
            </w:r>
          </w:p>
          <w:p w14:paraId="69C4FE81" w14:textId="77777777" w:rsidR="00DA73C8" w:rsidRDefault="00DA73C8">
            <w:pPr>
              <w:pStyle w:val="Standard"/>
            </w:pPr>
            <w:r>
              <w:t xml:space="preserve">Aadress: </w:t>
            </w:r>
            <w:r w:rsidR="00647B9C" w:rsidRPr="00647B9C">
              <w:t>Lasnamäe 2, Tallinn 11412</w:t>
            </w:r>
          </w:p>
          <w:p w14:paraId="22564884" w14:textId="77777777" w:rsidR="00882FFF" w:rsidRDefault="00882FFF">
            <w:pPr>
              <w:pStyle w:val="Standard"/>
            </w:pPr>
          </w:p>
          <w:p w14:paraId="31666E7A" w14:textId="77777777" w:rsidR="00647B9C" w:rsidRDefault="00647B9C">
            <w:pPr>
              <w:pStyle w:val="Standard"/>
            </w:pPr>
            <w:r>
              <w:t xml:space="preserve">Kontaktisik: </w:t>
            </w:r>
            <w:r w:rsidR="00E909FC" w:rsidRPr="00E909FC">
              <w:rPr>
                <w:rFonts w:hint="eastAsia"/>
              </w:rPr>
              <w:t>Mare Loos</w:t>
            </w:r>
          </w:p>
          <w:p w14:paraId="1705337D" w14:textId="2562489F" w:rsidR="00E909FC" w:rsidRDefault="00E909FC">
            <w:pPr>
              <w:pStyle w:val="Standard"/>
            </w:pPr>
            <w:r w:rsidRPr="00E909FC">
              <w:rPr>
                <w:rFonts w:hint="eastAsia"/>
              </w:rPr>
              <w:t>Mare.Loos@tootukassa.ee</w:t>
            </w:r>
          </w:p>
        </w:tc>
      </w:tr>
      <w:tr w:rsidR="009B0CDD" w14:paraId="52D104DE" w14:textId="77777777">
        <w:tc>
          <w:tcPr>
            <w:tcW w:w="4814" w:type="dxa"/>
          </w:tcPr>
          <w:p w14:paraId="17536F82" w14:textId="0A47CF75" w:rsidR="009B0CDD" w:rsidRDefault="009B0CDD">
            <w:pPr>
              <w:pStyle w:val="Standard"/>
            </w:pPr>
            <w:r>
              <w:t>2.</w:t>
            </w:r>
            <w:r w:rsidR="00BC4178">
              <w:t>8</w:t>
            </w:r>
            <w:r>
              <w:t>. Isikuandmete töötlemiskoha aadress (kui erineb registriandmetest)</w:t>
            </w:r>
          </w:p>
          <w:p w14:paraId="76E99AA7" w14:textId="77777777" w:rsidR="009B0CDD" w:rsidRDefault="009B0CDD">
            <w:pPr>
              <w:pStyle w:val="Standard"/>
            </w:pPr>
            <w:r>
              <w:rPr>
                <w:i/>
                <w:iCs/>
                <w:sz w:val="18"/>
                <w:szCs w:val="18"/>
              </w:rPr>
              <w:t>maja, tänav, asula/linn, maakond, postiindeks</w:t>
            </w:r>
          </w:p>
        </w:tc>
        <w:tc>
          <w:tcPr>
            <w:tcW w:w="4814" w:type="dxa"/>
          </w:tcPr>
          <w:p w14:paraId="7ADEDCFE" w14:textId="77777777" w:rsidR="009B0CDD" w:rsidRDefault="009B0CDD">
            <w:pPr>
              <w:pStyle w:val="Standard"/>
            </w:pPr>
            <w:r>
              <w:t>-</w:t>
            </w:r>
          </w:p>
        </w:tc>
      </w:tr>
      <w:tr w:rsidR="009B0CDD" w14:paraId="05C27486" w14:textId="77777777">
        <w:tc>
          <w:tcPr>
            <w:tcW w:w="4814" w:type="dxa"/>
          </w:tcPr>
          <w:p w14:paraId="0B98CE03" w14:textId="7A243958" w:rsidR="009B0CDD" w:rsidRDefault="009B0CDD">
            <w:pPr>
              <w:pStyle w:val="Standard"/>
            </w:pPr>
            <w:r>
              <w:t>2.</w:t>
            </w:r>
            <w:r w:rsidR="00BC4178">
              <w:t>9</w:t>
            </w:r>
            <w:r>
              <w:t>. Volitatud töötleja nimi, registrikood, aadress ja kontaktandmed (sh kontaktisik)</w:t>
            </w:r>
          </w:p>
          <w:p w14:paraId="0023FD65" w14:textId="77777777" w:rsidR="009B0CDD" w:rsidRDefault="009B0CDD">
            <w:pPr>
              <w:pStyle w:val="Standard"/>
            </w:pPr>
            <w:r>
              <w:rPr>
                <w:i/>
                <w:iCs/>
                <w:sz w:val="16"/>
                <w:szCs w:val="16"/>
              </w:rPr>
              <w:t>Aadress analoogne registrikandega, kontaktisiku e-post ja telefoninumber</w:t>
            </w:r>
          </w:p>
        </w:tc>
        <w:tc>
          <w:tcPr>
            <w:tcW w:w="4814" w:type="dxa"/>
          </w:tcPr>
          <w:p w14:paraId="1E8AFE72" w14:textId="77777777" w:rsidR="009B0CDD" w:rsidRPr="00882FFF" w:rsidRDefault="009B0CDD">
            <w:pPr>
              <w:pStyle w:val="Standard"/>
              <w:rPr>
                <w:b/>
                <w:bCs/>
              </w:rPr>
            </w:pPr>
            <w:r w:rsidRPr="00882FFF">
              <w:rPr>
                <w:b/>
                <w:bCs/>
              </w:rPr>
              <w:t>Sotsiaalkindlustusamet</w:t>
            </w:r>
          </w:p>
          <w:p w14:paraId="55500FB7" w14:textId="77777777" w:rsidR="004F0758" w:rsidRDefault="004F0758" w:rsidP="004F0758">
            <w:pPr>
              <w:pStyle w:val="Standard"/>
            </w:pPr>
            <w:proofErr w:type="spellStart"/>
            <w:r>
              <w:t>Reg</w:t>
            </w:r>
            <w:proofErr w:type="spellEnd"/>
            <w:r>
              <w:t xml:space="preserve"> kood: </w:t>
            </w:r>
            <w:r w:rsidRPr="003D4A03">
              <w:t>70001975</w:t>
            </w:r>
          </w:p>
          <w:p w14:paraId="7B77B113" w14:textId="77777777" w:rsidR="004F0758" w:rsidRDefault="004F0758" w:rsidP="004F0758">
            <w:pPr>
              <w:pStyle w:val="Standard"/>
            </w:pPr>
            <w:r>
              <w:t xml:space="preserve">Aadress: </w:t>
            </w:r>
            <w:r w:rsidRPr="005B5E3E">
              <w:t>Paldiski mnt 80, 15092 Tallinn</w:t>
            </w:r>
          </w:p>
          <w:p w14:paraId="5740337A" w14:textId="77777777" w:rsidR="00882FFF" w:rsidRDefault="00882FFF" w:rsidP="004F0758">
            <w:pPr>
              <w:pStyle w:val="Standard"/>
            </w:pPr>
          </w:p>
          <w:p w14:paraId="18CF2145" w14:textId="0C39D017" w:rsidR="0086650F" w:rsidRDefault="0086650F" w:rsidP="004F0758">
            <w:pPr>
              <w:pStyle w:val="Standard"/>
            </w:pPr>
            <w:r>
              <w:t>Kon</w:t>
            </w:r>
            <w:r w:rsidR="00DA73C8">
              <w:t xml:space="preserve">taktisik: </w:t>
            </w:r>
            <w:r w:rsidR="006A5D63" w:rsidRPr="006A5D63">
              <w:t xml:space="preserve">Katrin </w:t>
            </w:r>
            <w:proofErr w:type="spellStart"/>
            <w:r w:rsidR="006A5D63" w:rsidRPr="006A5D63">
              <w:t>Välling</w:t>
            </w:r>
            <w:proofErr w:type="spellEnd"/>
            <w:r w:rsidR="00CE7404">
              <w:t>,</w:t>
            </w:r>
          </w:p>
          <w:p w14:paraId="7FBCB6EC" w14:textId="581D7D0E" w:rsidR="004F0758" w:rsidRDefault="00CE7404" w:rsidP="00CE7404">
            <w:pPr>
              <w:pStyle w:val="Standard"/>
            </w:pPr>
            <w:r>
              <w:lastRenderedPageBreak/>
              <w:t xml:space="preserve">e-post: </w:t>
            </w:r>
            <w:r w:rsidRPr="00CE7404">
              <w:t>Katrin.Valling@sotsiaalkindlustusamet.ee</w:t>
            </w:r>
          </w:p>
        </w:tc>
      </w:tr>
      <w:tr w:rsidR="009B0CDD" w14:paraId="7301EB1C" w14:textId="77777777">
        <w:tc>
          <w:tcPr>
            <w:tcW w:w="4814" w:type="dxa"/>
          </w:tcPr>
          <w:p w14:paraId="0FFCF30D" w14:textId="21B81038" w:rsidR="009B0CDD" w:rsidRDefault="009B0CDD">
            <w:pPr>
              <w:pStyle w:val="Standard"/>
            </w:pPr>
            <w:r>
              <w:lastRenderedPageBreak/>
              <w:t>2.</w:t>
            </w:r>
            <w:r w:rsidR="00BC4178">
              <w:t>10</w:t>
            </w:r>
            <w:r>
              <w:t>. Isikuandmete töötlemiskoha aadress (kui erineb registriandmetest)</w:t>
            </w:r>
          </w:p>
          <w:p w14:paraId="7605004D" w14:textId="77777777" w:rsidR="009B0CDD" w:rsidRDefault="009B0CDD">
            <w:pPr>
              <w:pStyle w:val="Standard"/>
            </w:pPr>
            <w:r>
              <w:rPr>
                <w:i/>
                <w:iCs/>
                <w:sz w:val="18"/>
                <w:szCs w:val="18"/>
              </w:rPr>
              <w:t>maja, tänav, asula/linn, maakond, postiindeks</w:t>
            </w:r>
          </w:p>
        </w:tc>
        <w:tc>
          <w:tcPr>
            <w:tcW w:w="4814" w:type="dxa"/>
          </w:tcPr>
          <w:p w14:paraId="38E98E39" w14:textId="77777777" w:rsidR="009B0CDD" w:rsidRDefault="009B0CDD">
            <w:pPr>
              <w:pStyle w:val="Standard"/>
            </w:pPr>
            <w:r>
              <w:t>-</w:t>
            </w:r>
          </w:p>
        </w:tc>
      </w:tr>
    </w:tbl>
    <w:p w14:paraId="74AE6F7F" w14:textId="77777777" w:rsidR="009B0CDD" w:rsidRDefault="009B0CDD">
      <w:pPr>
        <w:pStyle w:val="Standard"/>
        <w:rPr>
          <w:b/>
          <w:bCs/>
        </w:rPr>
      </w:pPr>
    </w:p>
    <w:tbl>
      <w:tblPr>
        <w:tblStyle w:val="Kontuurtabel"/>
        <w:tblW w:w="0" w:type="auto"/>
        <w:tblLook w:val="04A0" w:firstRow="1" w:lastRow="0" w:firstColumn="1" w:lastColumn="0" w:noHBand="0" w:noVBand="1"/>
      </w:tblPr>
      <w:tblGrid>
        <w:gridCol w:w="4814"/>
        <w:gridCol w:w="4814"/>
      </w:tblGrid>
      <w:tr w:rsidR="00996CED" w14:paraId="3B7F2F0E" w14:textId="77777777" w:rsidTr="00996CED">
        <w:tc>
          <w:tcPr>
            <w:tcW w:w="4814" w:type="dxa"/>
          </w:tcPr>
          <w:p w14:paraId="23B4DD71" w14:textId="6D8629F4" w:rsidR="00996CED" w:rsidRDefault="000C3BFC">
            <w:pPr>
              <w:pStyle w:val="Standard"/>
              <w:rPr>
                <w:b/>
                <w:bCs/>
              </w:rPr>
            </w:pPr>
            <w:r>
              <w:rPr>
                <w:b/>
                <w:bCs/>
              </w:rPr>
              <w:t>3</w:t>
            </w:r>
            <w:r w:rsidR="00996CED">
              <w:rPr>
                <w:b/>
                <w:bCs/>
              </w:rPr>
              <w:t xml:space="preserve">. </w:t>
            </w:r>
            <w:r w:rsidR="00614698">
              <w:rPr>
                <w:b/>
                <w:bCs/>
              </w:rPr>
              <w:t>Mis on t</w:t>
            </w:r>
            <w:r w:rsidR="00996CED">
              <w:rPr>
                <w:b/>
                <w:bCs/>
              </w:rPr>
              <w:t>eadusuuringu läbiviimise õiguslik alus</w:t>
            </w:r>
            <w:r w:rsidR="002E7BB7">
              <w:rPr>
                <w:b/>
                <w:bCs/>
              </w:rPr>
              <w:t>?</w:t>
            </w:r>
          </w:p>
          <w:p w14:paraId="59714B88" w14:textId="74CEF24C" w:rsidR="00996CED" w:rsidRPr="00F27D21" w:rsidRDefault="00996CED" w:rsidP="00B625FA">
            <w:pPr>
              <w:pStyle w:val="Textbody"/>
              <w:rPr>
                <w:rFonts w:ascii="Times New Roman" w:hAnsi="Times New Roman"/>
                <w:i/>
                <w:color w:val="000000"/>
                <w:sz w:val="18"/>
                <w:szCs w:val="18"/>
              </w:rPr>
            </w:pPr>
            <w:r>
              <w:rPr>
                <w:rFonts w:ascii="Times New Roman" w:hAnsi="Times New Roman"/>
                <w:i/>
                <w:color w:val="000000"/>
                <w:sz w:val="18"/>
                <w:szCs w:val="18"/>
              </w:rPr>
              <w:t xml:space="preserve">Nimetage </w:t>
            </w:r>
            <w:r>
              <w:rPr>
                <w:i/>
                <w:color w:val="000000"/>
                <w:sz w:val="18"/>
                <w:szCs w:val="18"/>
              </w:rPr>
              <w:t>õ</w:t>
            </w:r>
            <w:r>
              <w:rPr>
                <w:rFonts w:ascii="Times New Roman" w:hAnsi="Times New Roman"/>
                <w:i/>
                <w:color w:val="000000"/>
                <w:sz w:val="18"/>
                <w:szCs w:val="18"/>
              </w:rPr>
              <w:t xml:space="preserve">igusakt, mis annab Teile </w:t>
            </w:r>
            <w:r>
              <w:rPr>
                <w:i/>
                <w:color w:val="000000"/>
                <w:sz w:val="18"/>
                <w:szCs w:val="18"/>
              </w:rPr>
              <w:t>õ</w:t>
            </w:r>
            <w:r>
              <w:rPr>
                <w:rFonts w:ascii="Times New Roman" w:hAnsi="Times New Roman"/>
                <w:i/>
                <w:color w:val="000000"/>
                <w:sz w:val="18"/>
                <w:szCs w:val="18"/>
              </w:rPr>
              <w:t>iguse teadusuuringut l</w:t>
            </w:r>
            <w:r>
              <w:rPr>
                <w:i/>
                <w:color w:val="000000"/>
                <w:sz w:val="18"/>
                <w:szCs w:val="18"/>
              </w:rPr>
              <w:t>ä</w:t>
            </w:r>
            <w:r>
              <w:rPr>
                <w:rFonts w:ascii="Times New Roman" w:hAnsi="Times New Roman"/>
                <w:i/>
                <w:color w:val="000000"/>
                <w:sz w:val="18"/>
                <w:szCs w:val="18"/>
              </w:rPr>
              <w:t xml:space="preserve">bi viia. Ei piisa viitest </w:t>
            </w:r>
            <w:r w:rsidR="007A0532">
              <w:rPr>
                <w:rFonts w:ascii="Times New Roman" w:hAnsi="Times New Roman"/>
                <w:i/>
                <w:color w:val="000000"/>
                <w:sz w:val="18"/>
                <w:szCs w:val="18"/>
              </w:rPr>
              <w:t>IKS</w:t>
            </w:r>
            <w:r>
              <w:rPr>
                <w:rFonts w:ascii="Times New Roman" w:hAnsi="Times New Roman"/>
                <w:i/>
                <w:color w:val="000000"/>
                <w:sz w:val="18"/>
                <w:szCs w:val="18"/>
              </w:rPr>
              <w:t xml:space="preserve"> </w:t>
            </w:r>
            <w:r>
              <w:rPr>
                <w:i/>
                <w:color w:val="000000"/>
                <w:sz w:val="18"/>
                <w:szCs w:val="18"/>
              </w:rPr>
              <w:t xml:space="preserve">§ </w:t>
            </w:r>
            <w:r>
              <w:rPr>
                <w:rFonts w:ascii="Times New Roman" w:hAnsi="Times New Roman"/>
                <w:i/>
                <w:color w:val="000000"/>
                <w:sz w:val="18"/>
                <w:szCs w:val="18"/>
              </w:rPr>
              <w:t xml:space="preserve">6-le. </w:t>
            </w:r>
            <w:r w:rsidR="00ED2120">
              <w:rPr>
                <w:rFonts w:ascii="Times New Roman" w:hAnsi="Times New Roman"/>
                <w:i/>
                <w:color w:val="000000"/>
                <w:sz w:val="18"/>
                <w:szCs w:val="18"/>
              </w:rPr>
              <w:t xml:space="preserve">Poliitikakujundamise eesmärgil läbiviidava uuringu puhul tuua välja volitusnorm, millest nähtub, et asutus on selle valdkonna eest vastutav.  </w:t>
            </w:r>
            <w:r w:rsidR="00F27D21">
              <w:rPr>
                <w:rFonts w:ascii="Times New Roman" w:hAnsi="Times New Roman"/>
                <w:i/>
                <w:color w:val="000000"/>
                <w:sz w:val="18"/>
                <w:szCs w:val="18"/>
              </w:rPr>
              <w:t>Akadeemilise uuringu korral v</w:t>
            </w:r>
            <w:r w:rsidR="00F27D21">
              <w:rPr>
                <w:i/>
                <w:color w:val="000000"/>
                <w:sz w:val="18"/>
                <w:szCs w:val="18"/>
              </w:rPr>
              <w:t>õ</w:t>
            </w:r>
            <w:r w:rsidR="00F27D21">
              <w:rPr>
                <w:rFonts w:ascii="Times New Roman" w:hAnsi="Times New Roman"/>
                <w:i/>
                <w:color w:val="000000"/>
                <w:sz w:val="18"/>
                <w:szCs w:val="18"/>
              </w:rPr>
              <w:t>ib see olla n</w:t>
            </w:r>
            <w:r w:rsidR="00F27D21">
              <w:rPr>
                <w:i/>
                <w:color w:val="000000"/>
                <w:sz w:val="18"/>
                <w:szCs w:val="18"/>
              </w:rPr>
              <w:t>ä</w:t>
            </w:r>
            <w:r w:rsidR="00F27D21">
              <w:rPr>
                <w:rFonts w:ascii="Times New Roman" w:hAnsi="Times New Roman"/>
                <w:i/>
                <w:color w:val="000000"/>
                <w:sz w:val="18"/>
                <w:szCs w:val="18"/>
              </w:rPr>
              <w:t>iteks Teadus- ja arendustegevuse korralduse seadus v</w:t>
            </w:r>
            <w:r w:rsidR="00F27D21">
              <w:rPr>
                <w:i/>
                <w:color w:val="000000"/>
                <w:sz w:val="18"/>
                <w:szCs w:val="18"/>
              </w:rPr>
              <w:t>õ</w:t>
            </w:r>
            <w:r w:rsidR="00F27D21">
              <w:rPr>
                <w:rFonts w:ascii="Times New Roman" w:hAnsi="Times New Roman"/>
                <w:i/>
                <w:color w:val="000000"/>
                <w:sz w:val="18"/>
                <w:szCs w:val="18"/>
              </w:rPr>
              <w:t>i teadus- v</w:t>
            </w:r>
            <w:r w:rsidR="00F27D21">
              <w:rPr>
                <w:i/>
                <w:color w:val="000000"/>
                <w:sz w:val="18"/>
                <w:szCs w:val="18"/>
              </w:rPr>
              <w:t>õ</w:t>
            </w:r>
            <w:r w:rsidR="00F27D21">
              <w:rPr>
                <w:rFonts w:ascii="Times New Roman" w:hAnsi="Times New Roman"/>
                <w:i/>
                <w:color w:val="000000"/>
                <w:sz w:val="18"/>
                <w:szCs w:val="18"/>
              </w:rPr>
              <w:t>i arendusprojekti avamise otsus, leping vms.</w:t>
            </w:r>
          </w:p>
        </w:tc>
        <w:tc>
          <w:tcPr>
            <w:tcW w:w="4814" w:type="dxa"/>
          </w:tcPr>
          <w:p w14:paraId="4CB49CE6" w14:textId="4EA74146" w:rsidR="00C30F06" w:rsidRDefault="00DD35F9" w:rsidP="00892EA5">
            <w:pPr>
              <w:pStyle w:val="Standard"/>
            </w:pPr>
            <w:r w:rsidRPr="00892EA5">
              <w:t>Isikuandmete kaitse seaduse</w:t>
            </w:r>
            <w:r>
              <w:t xml:space="preserve"> (edaspidi IKS)</w:t>
            </w:r>
            <w:r w:rsidRPr="00892EA5">
              <w:t xml:space="preserve"> § 6 kohaselt on lubatud isikuandmete töötlemine teadus- ja ajaloouuringu ning riikliku statistika vajadusteks ning </w:t>
            </w:r>
            <w:r>
              <w:t xml:space="preserve">sama paragrahvi </w:t>
            </w:r>
            <w:r w:rsidRPr="00892EA5">
              <w:t xml:space="preserve">lõike 5 kohaselt loetakse teadusuuringuks ka täidesaatva riigivõimu analüüsid ja uuringud, mis tehakse poliitika kujundamise eesmärgil ja nende koostamiseks on täidesaatval riigivõimul õigus teha päringuid teise vastutava või volitatud töötleja andmekogusse ning töödelda saadud isikuandmeid. </w:t>
            </w:r>
            <w:r>
              <w:t>IKS § 6 l</w:t>
            </w:r>
            <w:r w:rsidRPr="00892EA5">
              <w:t>õikest 1 tulenevalt võib isikuandmeid andmesubjekti nõusolekuta teadus- või ajaloouuringu või riikliku statistika vajadusteks töödelda eelkõige pseudonüümitud või samaväärset andmekaitse taset võimaldaval kujul ning enne isikuandmete üleandmist teadus- või ajaloouuringu või riikliku statistika vajadustel töötlemiseks asendatakse isikuandmed pseudonüümitud või samaväärset andmekaitse taset võimaldaval kujul andmetega</w:t>
            </w:r>
            <w:r>
              <w:t>.</w:t>
            </w:r>
          </w:p>
          <w:p w14:paraId="2845E4A6" w14:textId="77777777" w:rsidR="00DD35F9" w:rsidRDefault="00DD35F9" w:rsidP="00892EA5">
            <w:pPr>
              <w:pStyle w:val="Standard"/>
            </w:pPr>
          </w:p>
          <w:p w14:paraId="60FD2064" w14:textId="77777777" w:rsidR="00B850C5" w:rsidRDefault="00892EA5" w:rsidP="00B850C5">
            <w:pPr>
              <w:pStyle w:val="Standard"/>
            </w:pPr>
            <w:r w:rsidRPr="00892EA5">
              <w:t>Palume võimalust kasutada uuringus</w:t>
            </w:r>
            <w:r w:rsidR="008374E7">
              <w:t>:</w:t>
            </w:r>
            <w:r w:rsidRPr="00892EA5">
              <w:t xml:space="preserve"> </w:t>
            </w:r>
          </w:p>
          <w:p w14:paraId="6650BEA8" w14:textId="31E58AE1" w:rsidR="00395EDD" w:rsidRDefault="00160E6C" w:rsidP="00395EDD">
            <w:pPr>
              <w:pStyle w:val="Standard"/>
              <w:numPr>
                <w:ilvl w:val="0"/>
                <w:numId w:val="4"/>
              </w:numPr>
              <w:ind w:left="326"/>
            </w:pPr>
            <w:r>
              <w:t>K</w:t>
            </w:r>
            <w:r w:rsidR="00395EDD">
              <w:t>üsitlusele vastama kutsumiseks isikute kontaktandmeid</w:t>
            </w:r>
            <w:r w:rsidR="000E6343">
              <w:t xml:space="preserve">. </w:t>
            </w:r>
            <w:r>
              <w:t>T</w:t>
            </w:r>
            <w:r w:rsidR="00395EDD">
              <w:t xml:space="preserve">öödeldavate andmete koosseis: </w:t>
            </w:r>
          </w:p>
          <w:p w14:paraId="6F52CC3B" w14:textId="7662088E" w:rsidR="00A322BE" w:rsidRDefault="00A322BE" w:rsidP="00395EDD">
            <w:pPr>
              <w:pStyle w:val="Standard"/>
              <w:numPr>
                <w:ilvl w:val="1"/>
                <w:numId w:val="4"/>
              </w:numPr>
              <w:ind w:left="751"/>
            </w:pPr>
            <w:r>
              <w:t>nimi</w:t>
            </w:r>
          </w:p>
          <w:p w14:paraId="42AF223A" w14:textId="232576FF" w:rsidR="00395EDD" w:rsidRDefault="00395EDD" w:rsidP="00395EDD">
            <w:pPr>
              <w:pStyle w:val="Standard"/>
              <w:numPr>
                <w:ilvl w:val="1"/>
                <w:numId w:val="4"/>
              </w:numPr>
              <w:ind w:left="751"/>
            </w:pPr>
            <w:r>
              <w:t>e-posti aadress</w:t>
            </w:r>
          </w:p>
          <w:p w14:paraId="53C0D3D3" w14:textId="77777777" w:rsidR="00395EDD" w:rsidRDefault="00395EDD" w:rsidP="00395EDD">
            <w:pPr>
              <w:pStyle w:val="Standard"/>
              <w:numPr>
                <w:ilvl w:val="1"/>
                <w:numId w:val="4"/>
              </w:numPr>
              <w:ind w:left="751"/>
            </w:pPr>
            <w:r>
              <w:t>tööst põhjustatud tervisekahju liik (kutsehaigus, tööõnnetus, tööst põhjustatud haigus)</w:t>
            </w:r>
          </w:p>
          <w:p w14:paraId="2D8C64AC" w14:textId="7A9015E6" w:rsidR="00892EA5" w:rsidRDefault="00160E6C" w:rsidP="00B850C5">
            <w:pPr>
              <w:pStyle w:val="Standard"/>
              <w:numPr>
                <w:ilvl w:val="0"/>
                <w:numId w:val="4"/>
              </w:numPr>
              <w:ind w:left="326"/>
            </w:pPr>
            <w:r>
              <w:t>R</w:t>
            </w:r>
            <w:r w:rsidR="00892EA5" w:rsidRPr="00892EA5">
              <w:t xml:space="preserve">egistrite </w:t>
            </w:r>
            <w:r w:rsidR="008374E7">
              <w:t xml:space="preserve">ühendatud </w:t>
            </w:r>
            <w:r w:rsidR="00892EA5" w:rsidRPr="00892EA5">
              <w:t>pseudonüümitud andmeid</w:t>
            </w:r>
            <w:r w:rsidR="008374E7">
              <w:t xml:space="preserve"> </w:t>
            </w:r>
          </w:p>
          <w:p w14:paraId="5FDB4D79" w14:textId="4952633A" w:rsidR="00105B7E" w:rsidRDefault="00160E6C" w:rsidP="00105B7E">
            <w:pPr>
              <w:pStyle w:val="Standard"/>
              <w:numPr>
                <w:ilvl w:val="0"/>
                <w:numId w:val="4"/>
              </w:numPr>
              <w:ind w:left="326"/>
            </w:pPr>
            <w:r>
              <w:t>S</w:t>
            </w:r>
            <w:r w:rsidR="00105B7E">
              <w:t xml:space="preserve">tatistikaameti </w:t>
            </w:r>
            <w:r w:rsidR="00FF756F">
              <w:t>riikliku statistika otstarbel tehtud valimipõhiste küsitluste pseudonüümitud andme</w:t>
            </w:r>
            <w:r w:rsidR="00BC7EA9">
              <w:t xml:space="preserve">stikke – Eesti tööjõu-uuring </w:t>
            </w:r>
            <w:r w:rsidR="002A2EA8">
              <w:t xml:space="preserve">(ETU) </w:t>
            </w:r>
            <w:r w:rsidR="00BC7EA9">
              <w:t xml:space="preserve">ja </w:t>
            </w:r>
            <w:r w:rsidR="002A2EA8">
              <w:t xml:space="preserve">Eesti </w:t>
            </w:r>
            <w:r w:rsidR="00BC7EA9">
              <w:t>tööelu-uuring</w:t>
            </w:r>
            <w:r w:rsidR="002A2EA8">
              <w:t xml:space="preserve"> (TEU)</w:t>
            </w:r>
          </w:p>
          <w:p w14:paraId="6B546812" w14:textId="77777777" w:rsidR="008374E7" w:rsidRPr="00892EA5" w:rsidRDefault="008374E7" w:rsidP="00892EA5">
            <w:pPr>
              <w:pStyle w:val="Standard"/>
            </w:pPr>
          </w:p>
          <w:p w14:paraId="3C9C531E" w14:textId="77777777" w:rsidR="00A56901" w:rsidRPr="00892EA5" w:rsidRDefault="00A56901" w:rsidP="00A56901">
            <w:pPr>
              <w:pStyle w:val="Standard"/>
            </w:pPr>
            <w:r w:rsidRPr="00892EA5">
              <w:t xml:space="preserve">Majandus- ja Kommunikatsiooniministeeriumi tegevusvaldkonna piiritleb Vabariigi Valitsuse seadus, mille § 63 lõike 1 kohaselt kuulub ministeeriumi valitsemisalasse muuhulgas riigi majandus-, ettevõtlus-, tööhõive- ja tööturupoliitika kavandamine ja elluviimine; töösuhete ja töökeskkonna korraldamine ning </w:t>
            </w:r>
            <w:r w:rsidRPr="00892EA5">
              <w:lastRenderedPageBreak/>
              <w:t xml:space="preserve">võrdse kohtlemise ja soolise võrdõiguslikkuse edendamine ja koordineerimine ning vastavate õigusaktide eelnõude koostamine. </w:t>
            </w:r>
          </w:p>
          <w:p w14:paraId="542D8090" w14:textId="77777777" w:rsidR="00A56901" w:rsidRDefault="00A56901" w:rsidP="00A56901">
            <w:pPr>
              <w:pStyle w:val="Standard"/>
            </w:pPr>
          </w:p>
          <w:p w14:paraId="70A9E5E8" w14:textId="77777777" w:rsidR="00A56901" w:rsidRDefault="00A56901" w:rsidP="00A56901">
            <w:pPr>
              <w:pStyle w:val="Standard"/>
            </w:pPr>
            <w:r w:rsidRPr="00892EA5">
              <w:t>Samu eesmärke kinnitab ka Majandus- ja Kommunikatsiooniministeeriumi põhimäärus (Vabariigi Valitsuse 23.10.2002 määrus nr 323, edaspidi põhimäärus). Põhimääruse §</w:t>
            </w:r>
            <w:r>
              <w:t>-s</w:t>
            </w:r>
            <w:r w:rsidRPr="00892EA5">
              <w:t xml:space="preserve"> 10 on täpsustatud, et ministeeriumi tegevuse eesmärgiks on luua </w:t>
            </w:r>
            <w:r>
              <w:t>eeldused</w:t>
            </w:r>
            <w:r w:rsidRPr="00892EA5">
              <w:t xml:space="preserve"> Eesti majanduse konkurentsivõime </w:t>
            </w:r>
            <w:r>
              <w:t xml:space="preserve">ja tootlikkuse </w:t>
            </w:r>
            <w:r w:rsidRPr="00892EA5">
              <w:t xml:space="preserve">kasvuks </w:t>
            </w:r>
            <w:r>
              <w:t>töötades välja ja viies ellu riigi majandus-, ettevõtlus-, tööhõive-, tööturu- ja maakasutuspoliitikat.</w:t>
            </w:r>
          </w:p>
          <w:p w14:paraId="40E5EE11" w14:textId="77777777" w:rsidR="00A56901" w:rsidRDefault="00A56901" w:rsidP="00A56901">
            <w:pPr>
              <w:pStyle w:val="Standard"/>
            </w:pPr>
          </w:p>
          <w:p w14:paraId="4FEAD485" w14:textId="77777777" w:rsidR="00A56901" w:rsidRPr="00892EA5" w:rsidRDefault="00A56901" w:rsidP="00A56901">
            <w:pPr>
              <w:pStyle w:val="Standard"/>
            </w:pPr>
            <w:r w:rsidRPr="00892EA5">
              <w:t xml:space="preserve">Taotluse esitaja lähtub oma töös täiendavalt </w:t>
            </w:r>
            <w:proofErr w:type="spellStart"/>
            <w:r>
              <w:t>IKS-s</w:t>
            </w:r>
            <w:proofErr w:type="spellEnd"/>
            <w:r w:rsidRPr="00892EA5">
              <w:t xml:space="preserve"> täidesaatvat riigivõimu puudutavatest õigustest ja kohustustest. </w:t>
            </w:r>
            <w:r>
              <w:t>IKS</w:t>
            </w:r>
            <w:r w:rsidRPr="00892EA5">
              <w:t xml:space="preserve"> § 6 lõike 5 alusel on täidesaatval võimul võimalik analüüsida andmeid poliitika kujundamise eesmärgil. Teadusuuringuks on ka täidesaatva riigivõimu analüüsid ja uuringud, mis tehakse poliitika kujundamise eesmärgil.</w:t>
            </w:r>
          </w:p>
          <w:p w14:paraId="7EE7E40E" w14:textId="77777777" w:rsidR="00A56901" w:rsidRPr="00892EA5" w:rsidRDefault="00A56901" w:rsidP="00A56901">
            <w:pPr>
              <w:pStyle w:val="Standard"/>
            </w:pPr>
          </w:p>
          <w:p w14:paraId="6A6B8FF9" w14:textId="74FF48C1" w:rsidR="00996CED" w:rsidRPr="00892EA5" w:rsidRDefault="00A56901" w:rsidP="00A56901">
            <w:pPr>
              <w:pStyle w:val="Standard"/>
            </w:pPr>
            <w:r w:rsidRPr="00892EA5">
              <w:t xml:space="preserve">Majandus- ja Kommunikatsiooniministeerium (tellijana) </w:t>
            </w:r>
            <w:r>
              <w:t>viis läbi riigihanke (</w:t>
            </w:r>
            <w:proofErr w:type="spellStart"/>
            <w:r>
              <w:t>viitenr</w:t>
            </w:r>
            <w:proofErr w:type="spellEnd"/>
            <w:r>
              <w:t xml:space="preserve"> </w:t>
            </w:r>
            <w:r w:rsidRPr="000F0895">
              <w:t>284816</w:t>
            </w:r>
            <w:r>
              <w:t xml:space="preserve">), mille tulemuste põhjal </w:t>
            </w:r>
            <w:r w:rsidRPr="00892EA5">
              <w:t>volita</w:t>
            </w:r>
            <w:r>
              <w:t xml:space="preserve">s </w:t>
            </w:r>
            <w:r w:rsidRPr="0080449E">
              <w:t>Eesti Rakendusuuringute Keskus</w:t>
            </w:r>
            <w:r w:rsidRPr="00892EA5">
              <w:t xml:space="preserve"> </w:t>
            </w:r>
            <w:proofErr w:type="spellStart"/>
            <w:r w:rsidRPr="00892EA5">
              <w:t>Centar</w:t>
            </w:r>
            <w:proofErr w:type="spellEnd"/>
            <w:r w:rsidRPr="00892EA5">
              <w:t xml:space="preserve"> OÜ (töövõtjana) uuringut läbi viima </w:t>
            </w:r>
            <w:r>
              <w:t>6. jaanuaril</w:t>
            </w:r>
            <w:r w:rsidRPr="00892EA5">
              <w:t xml:space="preserve"> 202</w:t>
            </w:r>
            <w:r>
              <w:t>5</w:t>
            </w:r>
            <w:r w:rsidRPr="00892EA5">
              <w:t xml:space="preserve"> sõlmitud lepinguga nr </w:t>
            </w:r>
            <w:r w:rsidRPr="00AA5595">
              <w:t>5-4/2-1</w:t>
            </w:r>
            <w:r w:rsidRPr="00892EA5">
              <w:t>.</w:t>
            </w:r>
            <w:r w:rsidR="003A505E">
              <w:t xml:space="preserve"> (vt taotluse lisa 2)</w:t>
            </w:r>
          </w:p>
        </w:tc>
      </w:tr>
    </w:tbl>
    <w:p w14:paraId="2A332440" w14:textId="77777777" w:rsidR="008161F0" w:rsidRDefault="008161F0" w:rsidP="00E20D1D">
      <w:pPr>
        <w:pStyle w:val="Standard"/>
        <w:rPr>
          <w:b/>
          <w:bCs/>
        </w:rPr>
      </w:pPr>
    </w:p>
    <w:tbl>
      <w:tblPr>
        <w:tblStyle w:val="Kontuurtabel"/>
        <w:tblW w:w="0" w:type="auto"/>
        <w:tblLook w:val="04A0" w:firstRow="1" w:lastRow="0" w:firstColumn="1" w:lastColumn="0" w:noHBand="0" w:noVBand="1"/>
      </w:tblPr>
      <w:tblGrid>
        <w:gridCol w:w="9628"/>
      </w:tblGrid>
      <w:tr w:rsidR="006C25EC" w:rsidRPr="006C25EC" w14:paraId="1B7BAC51" w14:textId="77777777">
        <w:tc>
          <w:tcPr>
            <w:tcW w:w="9628" w:type="dxa"/>
          </w:tcPr>
          <w:p w14:paraId="62554953" w14:textId="6FEA8A1E" w:rsidR="00E20D1D" w:rsidRPr="006C25EC" w:rsidRDefault="000C3BFC">
            <w:pPr>
              <w:pStyle w:val="Standard"/>
              <w:rPr>
                <w:b/>
                <w:bCs/>
              </w:rPr>
            </w:pPr>
            <w:r w:rsidRPr="006C25EC">
              <w:rPr>
                <w:b/>
                <w:bCs/>
              </w:rPr>
              <w:t>4</w:t>
            </w:r>
            <w:r w:rsidR="00E20D1D" w:rsidRPr="006C25EC">
              <w:rPr>
                <w:b/>
                <w:bCs/>
              </w:rPr>
              <w:t xml:space="preserve">. </w:t>
            </w:r>
            <w:r w:rsidR="00614698" w:rsidRPr="006C25EC">
              <w:rPr>
                <w:b/>
                <w:bCs/>
              </w:rPr>
              <w:t>Mis on i</w:t>
            </w:r>
            <w:r w:rsidR="00E20D1D" w:rsidRPr="006C25EC">
              <w:rPr>
                <w:b/>
                <w:bCs/>
              </w:rPr>
              <w:t>sikuandmete töötlemise eesmärk</w:t>
            </w:r>
            <w:r w:rsidR="002E7BB7" w:rsidRPr="006C25EC">
              <w:rPr>
                <w:b/>
                <w:bCs/>
              </w:rPr>
              <w:t>?</w:t>
            </w:r>
          </w:p>
          <w:p w14:paraId="7CEAD129" w14:textId="797065DF" w:rsidR="00E20D1D" w:rsidRPr="006C25EC" w:rsidRDefault="00E20D1D" w:rsidP="00B4159C">
            <w:pPr>
              <w:pStyle w:val="Standard"/>
              <w:jc w:val="both"/>
              <w:rPr>
                <w:b/>
                <w:bCs/>
                <w:i/>
                <w:iCs/>
                <w:sz w:val="18"/>
                <w:szCs w:val="18"/>
              </w:rPr>
            </w:pPr>
            <w:r w:rsidRPr="006C25EC">
              <w:rPr>
                <w:i/>
                <w:iCs/>
                <w:sz w:val="18"/>
                <w:szCs w:val="18"/>
              </w:rPr>
              <w:t>Kirjeldage uuringu eesmärke</w:t>
            </w:r>
            <w:r w:rsidR="00F27D21" w:rsidRPr="006C25EC">
              <w:rPr>
                <w:i/>
                <w:iCs/>
                <w:sz w:val="18"/>
                <w:szCs w:val="18"/>
              </w:rPr>
              <w:t xml:space="preserve"> ja </w:t>
            </w:r>
            <w:r w:rsidRPr="006C25EC">
              <w:rPr>
                <w:i/>
                <w:iCs/>
                <w:sz w:val="18"/>
                <w:szCs w:val="18"/>
              </w:rPr>
              <w:t>püstitatud hüpoteese, mille saavutamiseks on vajalik isikuandmete töötlemine</w:t>
            </w:r>
            <w:r w:rsidR="00B4159C" w:rsidRPr="006C25EC">
              <w:rPr>
                <w:i/>
                <w:iCs/>
                <w:sz w:val="18"/>
                <w:szCs w:val="18"/>
              </w:rPr>
              <w:t>.</w:t>
            </w:r>
            <w:r w:rsidR="00B4159C" w:rsidRPr="006C25EC">
              <w:rPr>
                <w:i/>
                <w:iCs/>
                <w:sz w:val="16"/>
                <w:szCs w:val="16"/>
              </w:rPr>
              <w:t xml:space="preserve"> </w:t>
            </w:r>
            <w:r w:rsidR="00B4159C" w:rsidRPr="006C25EC">
              <w:rPr>
                <w:i/>
                <w:iCs/>
                <w:sz w:val="18"/>
                <w:szCs w:val="18"/>
              </w:rPr>
              <w:t>Palume siin punktis selgitada kogu uuringut, mitte ainult taotluse esemeks olevat osa (</w:t>
            </w:r>
            <w:r w:rsidR="00CC0A20" w:rsidRPr="006C25EC">
              <w:rPr>
                <w:i/>
                <w:iCs/>
                <w:sz w:val="18"/>
                <w:szCs w:val="18"/>
              </w:rPr>
              <w:t>näitaks ka</w:t>
            </w:r>
            <w:r w:rsidR="00B4159C" w:rsidRPr="006C25EC">
              <w:rPr>
                <w:i/>
                <w:iCs/>
                <w:sz w:val="18"/>
                <w:szCs w:val="18"/>
              </w:rPr>
              <w:t xml:space="preserve"> nõusoleku alusel toimuvat uuringu osa). </w:t>
            </w:r>
            <w:r w:rsidR="00B4159C" w:rsidRPr="006C25EC">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6C25EC">
              <w:rPr>
                <w:rStyle w:val="normaltextrun"/>
                <w:rFonts w:cs="Liberation Serif"/>
                <w:i/>
                <w:iCs/>
                <w:sz w:val="18"/>
                <w:szCs w:val="18"/>
                <w:bdr w:val="none" w:sz="0" w:space="0" w:color="auto" w:frame="1"/>
              </w:rPr>
              <w:t>või</w:t>
            </w:r>
            <w:r w:rsidR="00B4159C" w:rsidRPr="006C25EC">
              <w:rPr>
                <w:rStyle w:val="normaltextrun"/>
                <w:rFonts w:cs="Liberation Serif"/>
                <w:i/>
                <w:iCs/>
                <w:sz w:val="18"/>
                <w:szCs w:val="18"/>
                <w:bdr w:val="none" w:sz="0" w:space="0" w:color="auto" w:frame="1"/>
              </w:rPr>
              <w:t xml:space="preserve"> selle kavand.</w:t>
            </w:r>
          </w:p>
          <w:p w14:paraId="57671432" w14:textId="10E03AE7" w:rsidR="00E20D1D" w:rsidRPr="006C25EC" w:rsidRDefault="00E20D1D">
            <w:pPr>
              <w:pStyle w:val="Standard"/>
              <w:rPr>
                <w:b/>
                <w:bCs/>
              </w:rPr>
            </w:pPr>
          </w:p>
          <w:p w14:paraId="7786F826" w14:textId="54D94219" w:rsidR="006C25EC" w:rsidRPr="006C25EC" w:rsidRDefault="006C25EC" w:rsidP="00580A30">
            <w:pPr>
              <w:pStyle w:val="Standard"/>
            </w:pPr>
            <w:r w:rsidRPr="006C25EC">
              <w:t xml:space="preserve">Eesti tööealine elanikkond kahaneb ja vananeb ning üha olulisem </w:t>
            </w:r>
            <w:r>
              <w:t xml:space="preserve">on </w:t>
            </w:r>
            <w:r w:rsidRPr="006C25EC">
              <w:t xml:space="preserve">hoida </w:t>
            </w:r>
            <w:r>
              <w:t xml:space="preserve">tööturul </w:t>
            </w:r>
            <w:r w:rsidRPr="006C25EC">
              <w:t xml:space="preserve">inimesi tervena ja aktiivsena võimalikult kaua. </w:t>
            </w:r>
            <w:r w:rsidR="00C01675">
              <w:t>Oluline osa selles on töö</w:t>
            </w:r>
            <w:r w:rsidR="00F225F7">
              <w:t>st</w:t>
            </w:r>
            <w:r w:rsidR="00C01675">
              <w:t xml:space="preserve"> </w:t>
            </w:r>
            <w:r w:rsidR="00F225F7">
              <w:t>põhjustatud</w:t>
            </w:r>
            <w:r w:rsidR="00C01675">
              <w:t xml:space="preserve"> tervisekahjude ennetamisel ja </w:t>
            </w:r>
            <w:r w:rsidR="00580A30">
              <w:t>kompenseerimisel</w:t>
            </w:r>
            <w:r w:rsidR="00C01675" w:rsidRPr="00CE5F9D">
              <w:rPr>
                <w:rStyle w:val="Allmrkuseviide"/>
                <w:rFonts w:ascii="Times New Roman" w:hAnsi="Times New Roman" w:cs="Times New Roman"/>
              </w:rPr>
              <w:footnoteReference w:id="5"/>
            </w:r>
            <w:r w:rsidRPr="006C25EC">
              <w:t>.</w:t>
            </w:r>
            <w:r w:rsidR="00E93E47">
              <w:t xml:space="preserve"> </w:t>
            </w:r>
            <w:r w:rsidR="00580A30">
              <w:t xml:space="preserve">Praegune </w:t>
            </w:r>
            <w:r w:rsidRPr="006C25EC">
              <w:t>tööst põhjustatud haiguste (edaspidi TPH) ja kutsehaiguste (edaspidi KH) diagnoosimine ning tööst põhjustatud tervisekahjustuste (st KH-d, TPH-d ja tööõnnetused</w:t>
            </w:r>
            <w:r w:rsidR="00B43667">
              <w:t xml:space="preserve"> (edaspidi TÕ)</w:t>
            </w:r>
            <w:r w:rsidRPr="006C25EC">
              <w:t xml:space="preserve">) kahjuhüvitamise süsteem on </w:t>
            </w:r>
            <w:r w:rsidR="00C95F5B">
              <w:t xml:space="preserve">Eestis </w:t>
            </w:r>
            <w:r w:rsidRPr="006C25EC">
              <w:t>puudulik. KH-d on aladiagnoositud – KH-</w:t>
            </w:r>
            <w:r w:rsidR="008567EF">
              <w:t>d</w:t>
            </w:r>
            <w:r w:rsidRPr="006C25EC">
              <w:t xml:space="preserve">e diagnoosimine on pikk ja keeruline protsess, sh on töötervishoiuarstidel keeruline seostada tekkinud tervisekahjustust töötingimustega (näiteks on </w:t>
            </w:r>
            <w:r w:rsidR="00B2311D">
              <w:t xml:space="preserve">tööandjate </w:t>
            </w:r>
            <w:r w:rsidRPr="006C25EC">
              <w:t>riskianalüüsid ebakvaliteetsed). TPH diagnoosimisele ei järgne sisulisi jätkutegevusi – näiteks puudub kohustus tööandjat diagnoosist teavitada ja seega ei ole tööandjal võimalik rakendada meetmeid sarnaste juhtumite ennetamiseks ning Tööinspektsioonil (edaspidi TI) ei ole kohustust uurida TPH-</w:t>
            </w:r>
            <w:proofErr w:type="spellStart"/>
            <w:r w:rsidRPr="006C25EC">
              <w:t>sid</w:t>
            </w:r>
            <w:proofErr w:type="spellEnd"/>
            <w:r w:rsidRPr="006C25EC">
              <w:t xml:space="preserve">. Samuti ei ole tööst põhjustatud tervisekahjude kahjuhüvitamine efektiivne – näiteks tööandjad ei näe enda tegevusel või tegevusetusel seost töötaja tervisemurega ning keelduvad kahjuhüvitise maksmisest, mistõttu peavad töötajad pöörduma oma nõudega tööandja </w:t>
            </w:r>
            <w:r w:rsidRPr="006C25EC">
              <w:lastRenderedPageBreak/>
              <w:t>vastu kohtusse, mis on kulukas ja aeganõudev protsess. Samuti on tekitanud Sotsiaalkindlustusameti (edaspidi SKA) makstav tööõnnetuste ja kutsehaiguste kahjuhüvitise kord osapooltes mitmeid murekohti (näiteks kas ja kuidas peaks SKA võtma arvesse kahjuhüvitise maksmisel töötaja osalist või puuduvat töövõimet, kuidas hinnata kahju tekkimist ja selle suurust vanaduspensioniealistel)</w:t>
            </w:r>
            <w:r w:rsidR="0081455B">
              <w:t xml:space="preserve"> (vt </w:t>
            </w:r>
            <w:r w:rsidR="005666B7">
              <w:t xml:space="preserve">põhjalikumat kirjeldust tööga seotud tervisekahjustuste diagnoosimise ja hüvitamise </w:t>
            </w:r>
            <w:r w:rsidR="00AC17CB">
              <w:t>probleemidest uuringu tehnilisest kirjeldusest, taotluse Lisa</w:t>
            </w:r>
            <w:r w:rsidR="00A93CFF">
              <w:t>st 2)</w:t>
            </w:r>
            <w:r w:rsidRPr="006C25EC">
              <w:t>.</w:t>
            </w:r>
          </w:p>
          <w:p w14:paraId="0FEAC5F7" w14:textId="77777777" w:rsidR="006C25EC" w:rsidRPr="006C25EC" w:rsidRDefault="006C25EC" w:rsidP="006C25EC">
            <w:pPr>
              <w:pStyle w:val="Standard"/>
            </w:pPr>
          </w:p>
          <w:p w14:paraId="3CB94775" w14:textId="7A722CA2" w:rsidR="006C25EC" w:rsidRPr="006C25EC" w:rsidRDefault="006C25EC" w:rsidP="006C25EC">
            <w:pPr>
              <w:pStyle w:val="Standard"/>
            </w:pPr>
            <w:r w:rsidRPr="006C25EC">
              <w:t xml:space="preserve">Aastakümnete jooksul on üritatud </w:t>
            </w:r>
            <w:r w:rsidR="00C95F5B">
              <w:t xml:space="preserve">Eestis </w:t>
            </w:r>
            <w:r w:rsidRPr="006C25EC">
              <w:t>leida TÕ ja KH põhjustatud tervisekahjustuse kahjuhüvitamise süsteemile asjakohasemaid ja efektiivsemaid lahendusi (näiteks tööõnnetus- ja kutsehaiguskindlustus), kuid muudatusteni pole osapoolte vahelise kokkuleppe puudumise tõttu jõutud. Viimati, 2018. aastal, töötati välja tööõnnetuskindlustuse väljatöötamise kavatsus, kuid eelnõu koostamiseni osapoolte toetuse puudumise tõttu ei jõutud.</w:t>
            </w:r>
          </w:p>
          <w:p w14:paraId="2AF72C38" w14:textId="77777777" w:rsidR="006C25EC" w:rsidRPr="006C25EC" w:rsidRDefault="006C25EC" w:rsidP="006C25EC">
            <w:pPr>
              <w:pStyle w:val="Standard"/>
            </w:pPr>
          </w:p>
          <w:p w14:paraId="67683C94" w14:textId="694C7CC5" w:rsidR="006C25EC" w:rsidRPr="006C25EC" w:rsidRDefault="006C25EC" w:rsidP="006C25EC">
            <w:pPr>
              <w:pStyle w:val="Standard"/>
            </w:pPr>
            <w:r w:rsidRPr="006C25EC">
              <w:t>2. mail 2022. aastal sõlmisid Eesti Ametiühingute Keskliit, Eesti Tööandjate Keskliit ja Sotsiaalministeerium hea tahte kokkuleppe</w:t>
            </w:r>
            <w:r w:rsidR="000B1538">
              <w:rPr>
                <w:rStyle w:val="Allmrkuseviide"/>
              </w:rPr>
              <w:footnoteReference w:id="6"/>
            </w:r>
            <w:r w:rsidRPr="006C25EC">
              <w:t xml:space="preserve"> sooduspensionite reformimiseks, mille raames lepiti kokku, et sotsiaalpartnerid räägivad läbi ja lepivad kokku tööst põhjustatud haiguste (sh kutsehaiguste) kiire hüvitamise süsteemi põhimõtetes ning et </w:t>
            </w:r>
            <w:r w:rsidR="00761DA0">
              <w:t xml:space="preserve">seda </w:t>
            </w:r>
            <w:r w:rsidRPr="006C25EC">
              <w:t>hakatakse rakendama täies mahus hiljemalt soodustingimustel vanaduspensionite staaži kogumise lõpukuupäevast.</w:t>
            </w:r>
            <w:r w:rsidR="0006790B">
              <w:t xml:space="preserve"> Seega on Eesti riik võtnud ülesande hinnata</w:t>
            </w:r>
            <w:r w:rsidR="00714FFE">
              <w:t xml:space="preserve">, millised lahendused tööst põhjustatud tervisekahju tuvastamiseks ning kompenseerimiseks oleks võimalik kasutusele võtta ja </w:t>
            </w:r>
            <w:r w:rsidR="00B05F75">
              <w:t xml:space="preserve">ülesande täitmiseks </w:t>
            </w:r>
            <w:r w:rsidR="00936195">
              <w:t xml:space="preserve">on </w:t>
            </w:r>
            <w:r w:rsidR="00B05F75">
              <w:t xml:space="preserve">vaja </w:t>
            </w:r>
            <w:r w:rsidR="00A77349">
              <w:t>analüüsida täpsemalt praegust protsessi tervisekahju tekkimisest, selle diagnoosimise, tööga seose tuvastamise</w:t>
            </w:r>
            <w:r w:rsidR="00C85FD0">
              <w:t>, kahjuhüvitiste taotlemise ja saamiseni</w:t>
            </w:r>
            <w:r w:rsidR="00B05F75">
              <w:t xml:space="preserve">. </w:t>
            </w:r>
          </w:p>
          <w:p w14:paraId="24E8EA9C" w14:textId="77777777" w:rsidR="006C25EC" w:rsidRPr="006C25EC" w:rsidRDefault="006C25EC" w:rsidP="006C25EC">
            <w:pPr>
              <w:pStyle w:val="Standard"/>
            </w:pPr>
          </w:p>
          <w:p w14:paraId="75B43128" w14:textId="77777777" w:rsidR="003E3683" w:rsidRDefault="006C25EC" w:rsidP="006C25EC">
            <w:pPr>
              <w:pStyle w:val="Standard"/>
            </w:pPr>
            <w:r w:rsidRPr="006C25EC">
              <w:t xml:space="preserve">Eeltoodust tulenevalt on uuringu eesmärk: </w:t>
            </w:r>
          </w:p>
          <w:p w14:paraId="4259D4D7" w14:textId="74B34BE1" w:rsidR="003E3683" w:rsidRDefault="006C25EC" w:rsidP="003E3683">
            <w:pPr>
              <w:pStyle w:val="Standard"/>
              <w:numPr>
                <w:ilvl w:val="0"/>
                <w:numId w:val="10"/>
              </w:numPr>
            </w:pPr>
            <w:r w:rsidRPr="006C25EC">
              <w:t>kaardistada TPH ja KH diagnoosimise probleemkohad ning töötada välja võimalikud lahendused</w:t>
            </w:r>
            <w:r w:rsidR="0051604E">
              <w:t xml:space="preserve"> nende ületamiseks</w:t>
            </w:r>
            <w:r w:rsidRPr="006C25EC">
              <w:t xml:space="preserve">; </w:t>
            </w:r>
          </w:p>
          <w:p w14:paraId="12861002" w14:textId="0065C314" w:rsidR="00F27D21" w:rsidRDefault="006C25EC" w:rsidP="003E3683">
            <w:pPr>
              <w:pStyle w:val="Standard"/>
              <w:numPr>
                <w:ilvl w:val="0"/>
                <w:numId w:val="10"/>
              </w:numPr>
            </w:pPr>
            <w:r w:rsidRPr="006C25EC">
              <w:t xml:space="preserve">kaardistada tööst põhjustatud tervisekahjustuste kahjuhüvitamise süsteemi probleemid, töötada välja võimalikud lahendused ning analüüsida nende mõjusid. </w:t>
            </w:r>
          </w:p>
          <w:p w14:paraId="01D68941" w14:textId="77777777" w:rsidR="00E20D1D" w:rsidRDefault="00E20D1D" w:rsidP="003E3683">
            <w:pPr>
              <w:pStyle w:val="Standard"/>
            </w:pPr>
          </w:p>
          <w:p w14:paraId="46EFB5A5" w14:textId="55467E39" w:rsidR="00894A19" w:rsidRDefault="0023370C" w:rsidP="00894A19">
            <w:pPr>
              <w:pStyle w:val="Standard"/>
            </w:pPr>
            <w:r>
              <w:t xml:space="preserve">Uuringu metoodilisteks osadeks on </w:t>
            </w:r>
            <w:r w:rsidR="009A076C">
              <w:t xml:space="preserve">järgmised andmete kogumise ja analüüsimise </w:t>
            </w:r>
            <w:r w:rsidR="00254D37">
              <w:t>etapid</w:t>
            </w:r>
            <w:r w:rsidR="00894A19">
              <w:t xml:space="preserve">: </w:t>
            </w:r>
          </w:p>
          <w:p w14:paraId="61C33701" w14:textId="77777777" w:rsidR="009722CE" w:rsidRDefault="009722CE" w:rsidP="009722CE">
            <w:pPr>
              <w:pStyle w:val="Standard"/>
              <w:numPr>
                <w:ilvl w:val="0"/>
                <w:numId w:val="11"/>
              </w:numPr>
            </w:pPr>
            <w:r w:rsidRPr="00B2311D">
              <w:rPr>
                <w:b/>
                <w:bCs/>
              </w:rPr>
              <w:t xml:space="preserve">Küsitlus KH või TPH diagnoosiga või </w:t>
            </w:r>
            <w:proofErr w:type="spellStart"/>
            <w:r w:rsidRPr="00B2311D">
              <w:rPr>
                <w:b/>
                <w:bCs/>
              </w:rPr>
              <w:t>TÕ-sse</w:t>
            </w:r>
            <w:proofErr w:type="spellEnd"/>
            <w:r w:rsidRPr="00B2311D">
              <w:rPr>
                <w:b/>
                <w:bCs/>
              </w:rPr>
              <w:t xml:space="preserve"> sattunud töötajate seas</w:t>
            </w:r>
            <w:r>
              <w:t xml:space="preserve">, et kirjeldada tervisekahju tuvastamise protsessis olevad probleemkohad töötaja vaatest ning hinnata erinevatest allikatest (sh tööandjaga kokkuleppel) saadud tervisekahjude kompensatsioonide taotlemist ja saamist. </w:t>
            </w:r>
          </w:p>
          <w:p w14:paraId="75185B72" w14:textId="745EBAD5" w:rsidR="00894A19" w:rsidRDefault="00894A19" w:rsidP="00894A19">
            <w:pPr>
              <w:pStyle w:val="Standard"/>
              <w:numPr>
                <w:ilvl w:val="0"/>
                <w:numId w:val="11"/>
              </w:numPr>
            </w:pPr>
            <w:r w:rsidRPr="00B2311D">
              <w:rPr>
                <w:b/>
                <w:bCs/>
              </w:rPr>
              <w:t>Registriandmete analüüs</w:t>
            </w:r>
            <w:r>
              <w:t xml:space="preserve">, </w:t>
            </w:r>
            <w:r w:rsidR="00676620">
              <w:t xml:space="preserve">et kirjeldada </w:t>
            </w:r>
            <w:r w:rsidR="00314B0C">
              <w:t xml:space="preserve">tööst põhjustatud tervisekahju levikut ja kompenseerimise </w:t>
            </w:r>
            <w:r w:rsidR="00CE2DF7">
              <w:t xml:space="preserve">ulatust SKA-st </w:t>
            </w:r>
            <w:r w:rsidR="00CD023C">
              <w:t>ja Töötukassast (edaspidi TK) makstavate hüvitiste</w:t>
            </w:r>
            <w:r w:rsidR="006D623C">
              <w:t>ga</w:t>
            </w:r>
            <w:r w:rsidR="00790E0C">
              <w:t>.</w:t>
            </w:r>
            <w:ins w:id="0" w:author="Epp Kallaste" w:date="2025-03-31T10:02:00Z" w16du:dateUtc="2025-03-31T07:02:00Z">
              <w:r w:rsidR="006D0996">
                <w:t xml:space="preserve"> Samuti </w:t>
              </w:r>
            </w:ins>
            <w:ins w:id="1" w:author="Epp Kallaste" w:date="2025-03-31T10:03:00Z" w16du:dateUtc="2025-03-31T07:03:00Z">
              <w:r w:rsidR="00817478">
                <w:t xml:space="preserve">tööandjate makstud </w:t>
              </w:r>
            </w:ins>
            <w:ins w:id="2" w:author="Epp Kallaste" w:date="2025-03-31T10:25:00Z" w16du:dateUtc="2025-03-31T07:25:00Z">
              <w:r w:rsidR="00862718">
                <w:t>tööõnnetus- ja kutsehaigus</w:t>
              </w:r>
            </w:ins>
            <w:ins w:id="3" w:author="Epp Kallaste" w:date="2025-03-31T10:03:00Z" w16du:dateUtc="2025-03-31T07:03:00Z">
              <w:r w:rsidR="00817478">
                <w:t xml:space="preserve">hüvitistega, mis on </w:t>
              </w:r>
            </w:ins>
            <w:ins w:id="4" w:author="Epp Kallaste" w:date="2025-03-31T10:05:00Z" w16du:dateUtc="2025-03-31T07:05:00Z">
              <w:r w:rsidR="00E527E9">
                <w:t xml:space="preserve">Eesti Maksu- ja Tolliametis (EMTA) </w:t>
              </w:r>
            </w:ins>
            <w:ins w:id="5" w:author="Epp Kallaste" w:date="2025-03-31T10:03:00Z" w16du:dateUtc="2025-03-31T07:03:00Z">
              <w:r w:rsidR="00817478">
                <w:t>deklareeri</w:t>
              </w:r>
            </w:ins>
            <w:ins w:id="6" w:author="Epp Kallaste" w:date="2025-03-31T10:04:00Z" w16du:dateUtc="2025-03-31T07:04:00Z">
              <w:r w:rsidR="00817478">
                <w:t>tud tulu- ja sotsiaalmaksudeklaratsioonidel</w:t>
              </w:r>
            </w:ins>
            <w:ins w:id="7" w:author="Epp Kallaste" w:date="2025-03-31T10:05:00Z" w16du:dateUtc="2025-03-31T07:05:00Z">
              <w:r w:rsidR="00E527E9">
                <w:t xml:space="preserve"> (TSD)</w:t>
              </w:r>
            </w:ins>
            <w:ins w:id="8" w:author="Epp Kallaste" w:date="2025-03-31T10:04:00Z" w16du:dateUtc="2025-03-31T07:04:00Z">
              <w:r w:rsidR="00817478">
                <w:t xml:space="preserve">. </w:t>
              </w:r>
            </w:ins>
          </w:p>
          <w:p w14:paraId="1CD574E5" w14:textId="2CD5DE25" w:rsidR="00894A19" w:rsidRDefault="00894A19" w:rsidP="006D623C">
            <w:pPr>
              <w:pStyle w:val="Standard"/>
              <w:numPr>
                <w:ilvl w:val="0"/>
                <w:numId w:val="11"/>
              </w:numPr>
            </w:pPr>
            <w:r w:rsidRPr="00B2311D">
              <w:rPr>
                <w:b/>
                <w:bCs/>
              </w:rPr>
              <w:t>Statistikaameti küsitluste andmete analüüs</w:t>
            </w:r>
            <w:r w:rsidR="006D623C">
              <w:t xml:space="preserve">, et </w:t>
            </w:r>
            <w:r w:rsidR="003276AF">
              <w:t>hinnata</w:t>
            </w:r>
            <w:r w:rsidR="006D623C">
              <w:t xml:space="preserve"> tööst põhjustatud tervisekahju </w:t>
            </w:r>
            <w:r w:rsidR="003276AF">
              <w:t xml:space="preserve">tegelikku (inimeste enesehinnangulist) levikut </w:t>
            </w:r>
            <w:r w:rsidR="00E317CB">
              <w:t>ja võrrelda seda registreeritud registriandmete</w:t>
            </w:r>
            <w:r w:rsidR="00F73279">
              <w:t>ga</w:t>
            </w:r>
            <w:r w:rsidR="00790E0C">
              <w:t>.</w:t>
            </w:r>
          </w:p>
          <w:p w14:paraId="43F23AE0" w14:textId="23B80E94" w:rsidR="00894A19" w:rsidRDefault="00894A19" w:rsidP="00894A19">
            <w:pPr>
              <w:pStyle w:val="Standard"/>
              <w:numPr>
                <w:ilvl w:val="0"/>
                <w:numId w:val="11"/>
              </w:numPr>
            </w:pPr>
            <w:r w:rsidRPr="00B2311D">
              <w:rPr>
                <w:b/>
                <w:bCs/>
              </w:rPr>
              <w:t>Eesti olukorra dokumendianalüüs</w:t>
            </w:r>
            <w:r w:rsidR="00AE2CE4">
              <w:t xml:space="preserve">, et kirjeldada praegust tööst põhjustatud tervisekahju </w:t>
            </w:r>
            <w:r w:rsidR="0004040B">
              <w:t>tuvastamise ja kompenseerimise süsteemi</w:t>
            </w:r>
            <w:r w:rsidR="0039317F">
              <w:t>,</w:t>
            </w:r>
            <w:r w:rsidR="0004040B">
              <w:t xml:space="preserve"> ulatust</w:t>
            </w:r>
            <w:r w:rsidR="0039317F">
              <w:t xml:space="preserve"> ja</w:t>
            </w:r>
            <w:r w:rsidR="0004040B">
              <w:t xml:space="preserve"> kaardistada varasemalt leitud süsteemi probleemkohad</w:t>
            </w:r>
            <w:r w:rsidR="00790E0C">
              <w:t>.</w:t>
            </w:r>
            <w:r w:rsidR="00AE2CE4">
              <w:t xml:space="preserve"> </w:t>
            </w:r>
          </w:p>
          <w:p w14:paraId="1FBB6CC0" w14:textId="67141523" w:rsidR="00894A19" w:rsidRDefault="00894A19" w:rsidP="002375F1">
            <w:pPr>
              <w:pStyle w:val="Standard"/>
              <w:numPr>
                <w:ilvl w:val="0"/>
                <w:numId w:val="11"/>
              </w:numPr>
            </w:pPr>
            <w:r w:rsidRPr="00B2311D">
              <w:rPr>
                <w:b/>
                <w:bCs/>
              </w:rPr>
              <w:t>Intervjuud sidusrühmade</w:t>
            </w:r>
            <w:r w:rsidR="009924BC" w:rsidRPr="00B2311D">
              <w:rPr>
                <w:b/>
                <w:bCs/>
              </w:rPr>
              <w:t xml:space="preserve"> ekspertidega</w:t>
            </w:r>
            <w:r w:rsidR="004759D3">
              <w:t>, et</w:t>
            </w:r>
            <w:r w:rsidR="002375F1">
              <w:t xml:space="preserve"> kirjeldada praegust süsteemi, selle probleemkohti ja sobivaid lahendusi erinevate osapoolte vaatest (sh </w:t>
            </w:r>
            <w:r w:rsidR="00B814D5">
              <w:t>TI</w:t>
            </w:r>
            <w:r w:rsidR="002375F1">
              <w:t xml:space="preserve">, </w:t>
            </w:r>
            <w:r w:rsidR="00B814D5">
              <w:t xml:space="preserve">SKA </w:t>
            </w:r>
            <w:r>
              <w:t>esindaja</w:t>
            </w:r>
            <w:r w:rsidR="002375F1">
              <w:t xml:space="preserve">d, </w:t>
            </w:r>
            <w:r>
              <w:t xml:space="preserve">töötervishoiuarstid, sh </w:t>
            </w:r>
            <w:proofErr w:type="spellStart"/>
            <w:r>
              <w:t>PERH-i</w:t>
            </w:r>
            <w:proofErr w:type="spellEnd"/>
            <w:r>
              <w:t xml:space="preserve"> kutsehaiguste ja töötervishoiu keskuse esindaja</w:t>
            </w:r>
            <w:r w:rsidR="002375F1">
              <w:t xml:space="preserve">d, </w:t>
            </w:r>
            <w:r>
              <w:t>perearstid</w:t>
            </w:r>
            <w:r w:rsidR="002375F1">
              <w:t xml:space="preserve">, </w:t>
            </w:r>
            <w:r>
              <w:t>kindlustusfirmad</w:t>
            </w:r>
            <w:r w:rsidR="000F3F3E">
              <w:t>, töötajate ja tööandjate esindusorganisatsioonid</w:t>
            </w:r>
            <w:r w:rsidR="002375F1">
              <w:t>)</w:t>
            </w:r>
            <w:r w:rsidR="00790E0C">
              <w:t>.</w:t>
            </w:r>
          </w:p>
          <w:p w14:paraId="7447C0D6" w14:textId="54E1FC6D" w:rsidR="00894A19" w:rsidRDefault="00894A19" w:rsidP="00894A19">
            <w:pPr>
              <w:pStyle w:val="Standard"/>
              <w:numPr>
                <w:ilvl w:val="0"/>
                <w:numId w:val="11"/>
              </w:numPr>
            </w:pPr>
            <w:r w:rsidRPr="00B2311D">
              <w:rPr>
                <w:b/>
                <w:bCs/>
              </w:rPr>
              <w:t xml:space="preserve">Intervjuud </w:t>
            </w:r>
            <w:r w:rsidR="00D25510" w:rsidRPr="00B2311D">
              <w:rPr>
                <w:b/>
                <w:bCs/>
              </w:rPr>
              <w:t>töötajate ja tööandjatega</w:t>
            </w:r>
            <w:r w:rsidR="00C07D5F">
              <w:t xml:space="preserve">, et kaardistada töötaja teekond </w:t>
            </w:r>
            <w:r w:rsidR="003F13FE">
              <w:t xml:space="preserve">tööga seotud </w:t>
            </w:r>
            <w:r w:rsidR="003F13FE">
              <w:lastRenderedPageBreak/>
              <w:t xml:space="preserve">haiguse </w:t>
            </w:r>
            <w:r w:rsidR="00C07D5F">
              <w:t xml:space="preserve">tekkimisest kuni selle </w:t>
            </w:r>
            <w:r w:rsidR="00FA3CDC">
              <w:t xml:space="preserve">diagnoosimiseni, tööga seotuse tuvastamiseni ja </w:t>
            </w:r>
            <w:r w:rsidR="00F225F7">
              <w:t xml:space="preserve">tööst põhjustatud </w:t>
            </w:r>
            <w:r w:rsidR="00281701">
              <w:t>kahju hüvitamiseni</w:t>
            </w:r>
            <w:r w:rsidR="00110034">
              <w:t>, inimeste tunnetatud probleemid teekonnal ja lahendused</w:t>
            </w:r>
            <w:r w:rsidR="00F853B9">
              <w:t>. Samuti tööandja</w:t>
            </w:r>
            <w:r w:rsidR="00C75115">
              <w:t xml:space="preserve">te probleemkohad ja </w:t>
            </w:r>
            <w:r w:rsidR="005520C3">
              <w:t xml:space="preserve">lahendused töötajate tööst </w:t>
            </w:r>
            <w:r w:rsidR="00F225F7">
              <w:t>põhjustatud</w:t>
            </w:r>
            <w:r w:rsidR="005520C3">
              <w:t xml:space="preserve"> tervisekahju tuvastamisel ning kahjude hüvitamisel. </w:t>
            </w:r>
          </w:p>
          <w:p w14:paraId="372E851C" w14:textId="087BC399" w:rsidR="00894A19" w:rsidRDefault="00894A19" w:rsidP="00894A19">
            <w:pPr>
              <w:pStyle w:val="Standard"/>
              <w:numPr>
                <w:ilvl w:val="0"/>
                <w:numId w:val="11"/>
              </w:numPr>
            </w:pPr>
            <w:r w:rsidRPr="00B2311D">
              <w:rPr>
                <w:b/>
                <w:bCs/>
              </w:rPr>
              <w:t>Teiste riikide praktikate analüüs</w:t>
            </w:r>
            <w:r w:rsidR="00281701">
              <w:t xml:space="preserve">, </w:t>
            </w:r>
            <w:r w:rsidR="00F915B4">
              <w:t>tööga seotud haiguste diagnoosimisel ja tööga seotuse tuvastamisel</w:t>
            </w:r>
            <w:r w:rsidR="00790E0C">
              <w:t>.</w:t>
            </w:r>
          </w:p>
          <w:p w14:paraId="287E9736" w14:textId="0F0B7CEE" w:rsidR="003E3683" w:rsidRPr="001F33F9" w:rsidRDefault="00894A19" w:rsidP="003E3683">
            <w:pPr>
              <w:pStyle w:val="Standard"/>
              <w:numPr>
                <w:ilvl w:val="0"/>
                <w:numId w:val="11"/>
              </w:numPr>
            </w:pPr>
            <w:r w:rsidRPr="00A93CFF">
              <w:rPr>
                <w:b/>
                <w:bCs/>
              </w:rPr>
              <w:t>Lahenduste väljatöötamine</w:t>
            </w:r>
            <w:r>
              <w:t>, mõjuanalüüs ja tulemuste valideerimine</w:t>
            </w:r>
            <w:r w:rsidR="00790E0C">
              <w:t>.</w:t>
            </w:r>
          </w:p>
        </w:tc>
      </w:tr>
    </w:tbl>
    <w:p w14:paraId="070ED127" w14:textId="77777777" w:rsidR="008161F0" w:rsidRDefault="008161F0">
      <w:pPr>
        <w:pStyle w:val="Standard"/>
        <w:rPr>
          <w:b/>
          <w:bCs/>
        </w:rPr>
      </w:pPr>
    </w:p>
    <w:p w14:paraId="52EF4307" w14:textId="77777777" w:rsidR="006B7EC7" w:rsidRDefault="006B7EC7">
      <w:pPr>
        <w:pStyle w:val="Standard"/>
        <w:rPr>
          <w:b/>
          <w:bCs/>
        </w:rPr>
      </w:pPr>
    </w:p>
    <w:tbl>
      <w:tblPr>
        <w:tblStyle w:val="Kontuurtabel"/>
        <w:tblW w:w="0" w:type="auto"/>
        <w:tblLook w:val="04A0" w:firstRow="1" w:lastRow="0" w:firstColumn="1" w:lastColumn="0" w:noHBand="0" w:noVBand="1"/>
      </w:tblPr>
      <w:tblGrid>
        <w:gridCol w:w="9628"/>
      </w:tblGrid>
      <w:tr w:rsidR="00996CED" w14:paraId="77580FB5" w14:textId="77777777" w:rsidTr="00996CED">
        <w:tc>
          <w:tcPr>
            <w:tcW w:w="9628" w:type="dxa"/>
          </w:tcPr>
          <w:p w14:paraId="3157D3E3" w14:textId="209681E6" w:rsidR="005838C4" w:rsidRPr="00D53520" w:rsidRDefault="00996CED" w:rsidP="00B4159C">
            <w:pPr>
              <w:pStyle w:val="Standard"/>
              <w:jc w:val="both"/>
              <w:rPr>
                <w:b/>
                <w:bCs/>
              </w:rPr>
            </w:pPr>
            <w:r>
              <w:rPr>
                <w:b/>
                <w:bCs/>
              </w:rPr>
              <w:t>5. Selgitage, miks on isikut tuvastamist võimaldavate andmete töötlemine vältimatult vajalik uuringu eesmärgi saavutamiseks</w:t>
            </w:r>
            <w:r w:rsidR="007D58EE">
              <w:rPr>
                <w:b/>
                <w:bCs/>
              </w:rPr>
              <w:t>.</w:t>
            </w:r>
          </w:p>
          <w:p w14:paraId="6AB2123D" w14:textId="77777777" w:rsidR="00996CED" w:rsidRDefault="00996CED">
            <w:pPr>
              <w:pStyle w:val="Standard"/>
              <w:rPr>
                <w:b/>
                <w:bCs/>
              </w:rPr>
            </w:pPr>
          </w:p>
          <w:p w14:paraId="0BE6B113" w14:textId="55989758" w:rsidR="007129F6" w:rsidRDefault="00EF00EB">
            <w:pPr>
              <w:pStyle w:val="Standard"/>
            </w:pPr>
            <w:r w:rsidRPr="00EF00EB">
              <w:t>Isikuandmete töötlemine on uuringus möödapääsmatu mitmel põhjusel, aidates koguda ja analüüsida terviklikku teavet tööst tingitud tervisekahjude ning nende hüvitamise kohta. Alljärgnevalt kirjelda</w:t>
            </w:r>
            <w:r w:rsidR="00897A46">
              <w:t>me</w:t>
            </w:r>
            <w:r w:rsidRPr="00EF00EB">
              <w:t xml:space="preserve"> isikuandmete töötlemise etappe ja nende vajalikkust</w:t>
            </w:r>
            <w:r w:rsidR="00897A46">
              <w:t xml:space="preserve"> uuringu osade kaupa, kus isikuandmeid töödeldakse</w:t>
            </w:r>
            <w:r w:rsidRPr="00EF00EB">
              <w:t>.</w:t>
            </w:r>
          </w:p>
          <w:p w14:paraId="582F14A0" w14:textId="77777777" w:rsidR="00897A46" w:rsidRDefault="00897A46">
            <w:pPr>
              <w:pStyle w:val="Standard"/>
            </w:pPr>
          </w:p>
          <w:p w14:paraId="77CB6429" w14:textId="54BE867B" w:rsidR="000444DB" w:rsidRDefault="000444DB" w:rsidP="00F23EF3">
            <w:pPr>
              <w:pStyle w:val="Standard"/>
              <w:numPr>
                <w:ilvl w:val="0"/>
                <w:numId w:val="28"/>
              </w:numPr>
            </w:pPr>
            <w:r w:rsidRPr="00B2311D">
              <w:rPr>
                <w:b/>
                <w:bCs/>
              </w:rPr>
              <w:t>Tööst põhjustatud tervisekahjuga inimeste küsitlus</w:t>
            </w:r>
            <w:r>
              <w:t xml:space="preserve">e kutsete saatmisel (isiku kontaktandmete töötlemine isiku nõusolekuta) on vaja töödelda </w:t>
            </w:r>
            <w:proofErr w:type="spellStart"/>
            <w:r>
              <w:t>TI-st</w:t>
            </w:r>
            <w:proofErr w:type="spellEnd"/>
            <w:r>
              <w:t xml:space="preserve"> isikute sihtrühma kuulumise andmeid. </w:t>
            </w:r>
            <w:r w:rsidRPr="002B2D22">
              <w:t xml:space="preserve">Kuna TI </w:t>
            </w:r>
            <w:r>
              <w:t xml:space="preserve">registris </w:t>
            </w:r>
            <w:r w:rsidRPr="002B2D22">
              <w:t xml:space="preserve">on kontaktandmed ebatäielikud ning varasemate aastate kohta puuduvad e-posti aadressid, tuleb kontaktandmed siduda </w:t>
            </w:r>
            <w:r w:rsidR="00233B9A">
              <w:t xml:space="preserve">rahvastikuregistrist (edaspidi </w:t>
            </w:r>
            <w:r w:rsidRPr="002B2D22">
              <w:t>RR</w:t>
            </w:r>
            <w:r w:rsidR="00233B9A">
              <w:t>)</w:t>
            </w:r>
            <w:r w:rsidR="00AC4601">
              <w:t xml:space="preserve"> saadavate andmetega</w:t>
            </w:r>
            <w:r>
              <w:t xml:space="preserve">. </w:t>
            </w:r>
            <w:r w:rsidRPr="00E472B6">
              <w:t xml:space="preserve">Isikuandmeid töödeldakse ilma nõusolekuta kuni küsitluskutsete saatmiseni. Küsitluses osalemine toimub aga vabatahtlikult – vastajad </w:t>
            </w:r>
            <w:r w:rsidR="00C42A71">
              <w:t xml:space="preserve">saavad </w:t>
            </w:r>
            <w:r w:rsidRPr="00E472B6">
              <w:t xml:space="preserve">nõusoleku </w:t>
            </w:r>
            <w:r w:rsidR="00C42A71">
              <w:t xml:space="preserve">anda või selle andmisest keelduda </w:t>
            </w:r>
            <w:r w:rsidRPr="00E472B6">
              <w:t xml:space="preserve">küsitlusankeedi </w:t>
            </w:r>
            <w:r w:rsidR="00AB002B">
              <w:t>avalehel</w:t>
            </w:r>
            <w:r w:rsidRPr="00E472B6">
              <w:t xml:space="preserve"> (vt taotluse lisa 4)</w:t>
            </w:r>
            <w:r>
              <w:t xml:space="preserve">. </w:t>
            </w:r>
            <w:r w:rsidR="00844CD2">
              <w:t xml:space="preserve"> </w:t>
            </w:r>
            <w:r w:rsidR="00844CD2" w:rsidRPr="00844CD2">
              <w:t xml:space="preserve">Küsitluse kestel on võimalik loobuda vastamisest, poolikuid vastused kustutatakse ning neid analüüsi ei kaasata, ning juba täidetud küsitluse andmete töötlemise nõusolek on võimalik tagasi võtta kuni </w:t>
            </w:r>
            <w:proofErr w:type="spellStart"/>
            <w:r w:rsidR="00844CD2" w:rsidRPr="00844CD2">
              <w:t>pseudonüümimiseni</w:t>
            </w:r>
            <w:proofErr w:type="spellEnd"/>
            <w:r w:rsidR="00844CD2">
              <w:t>, pöördudes selleks volitatud töötleja poole.</w:t>
            </w:r>
            <w:r w:rsidR="00F23EF3">
              <w:t xml:space="preserve"> Nõusoleku tagasi võtnud vastajate vastused kustutatakse ning neid analüüsi ei kaasata. </w:t>
            </w:r>
          </w:p>
          <w:p w14:paraId="50CE732D" w14:textId="77777777" w:rsidR="000444DB" w:rsidRDefault="000444DB" w:rsidP="000444DB">
            <w:pPr>
              <w:pStyle w:val="Standard"/>
              <w:ind w:left="720"/>
            </w:pPr>
          </w:p>
          <w:p w14:paraId="1B256FF9" w14:textId="7E3A11A1" w:rsidR="000444DB" w:rsidRDefault="000444DB" w:rsidP="000444DB">
            <w:pPr>
              <w:pStyle w:val="Standard"/>
              <w:ind w:left="720"/>
            </w:pPr>
            <w:r w:rsidRPr="00D578EB">
              <w:t xml:space="preserve">Pärast küsitluse lõppu ja kogutud andmete </w:t>
            </w:r>
            <w:proofErr w:type="spellStart"/>
            <w:r w:rsidRPr="00D578EB">
              <w:t>pseudonüümimist</w:t>
            </w:r>
            <w:proofErr w:type="spellEnd"/>
            <w:r w:rsidRPr="00D578EB">
              <w:t xml:space="preserve"> ühendatakse </w:t>
            </w:r>
            <w:r w:rsidR="0097379B">
              <w:t xml:space="preserve">küsitluse andmed </w:t>
            </w:r>
            <w:r w:rsidR="005950BC">
              <w:t xml:space="preserve">loetelu </w:t>
            </w:r>
            <w:r w:rsidR="00E431B8">
              <w:t xml:space="preserve">järgnevas </w:t>
            </w:r>
            <w:r w:rsidRPr="00D578EB">
              <w:t xml:space="preserve">punktis </w:t>
            </w:r>
            <w:r>
              <w:t>2</w:t>
            </w:r>
            <w:r w:rsidRPr="00D578EB">
              <w:t xml:space="preserve"> nimetatud registriandmetega</w:t>
            </w:r>
            <w:r>
              <w:t>.</w:t>
            </w:r>
            <w:r w:rsidRPr="00D578EB">
              <w:t xml:space="preserve"> </w:t>
            </w:r>
            <w:r>
              <w:t xml:space="preserve">Seda tehakse selleks, </w:t>
            </w:r>
            <w:r w:rsidRPr="00D578EB">
              <w:t>et saada terviklik ülevaade olukorras</w:t>
            </w:r>
            <w:r>
              <w:t xml:space="preserve">t, hoida küsitlusankeedi pikkus mõistlikuna ja mitte küsida inimestelt andmeid, mis on juba registriandmetes olemas. </w:t>
            </w:r>
          </w:p>
          <w:p w14:paraId="06456925" w14:textId="77777777" w:rsidR="000444DB" w:rsidRDefault="000444DB" w:rsidP="000444DB">
            <w:pPr>
              <w:pStyle w:val="Standard"/>
              <w:ind w:left="720"/>
            </w:pPr>
          </w:p>
          <w:p w14:paraId="2FDF6112" w14:textId="77777777" w:rsidR="000444DB" w:rsidRDefault="000444DB" w:rsidP="000444DB">
            <w:pPr>
              <w:pStyle w:val="Standard"/>
              <w:ind w:left="720"/>
            </w:pPr>
            <w:r>
              <w:t>Tööst põhjustatud tervisekahjuga inimeste küsitlemine on oluline mitmel põhjusel. Eestis põhineb tervisekahjude hüvitamine võlaõigusseadusel, mille kohaselt peaksid töötaja ja tööandja omavahel kokku leppima kahjude hüvitamises. Paljud töötajad on pidanud oma õiguste eest kohtus võitlema, mis on ajamahukas, keeruline ja sageli ebakindla tulemusega protsess. Arvatakse, et just selle tõttu jääb suurel osal töötajatest hüvitis üldse taotlemata ja saamata. Mõned tööandjad on küll kasutusele võtnud vabatahtliku kindlustuse, kuid puudub ülevaade selle levikust ja toimivusest. Küsitlusega kogume infot nii hüvitise taotlemise ja saamise kohta kui ka töötajate hinnanguid kahjudele, mis registriandmetest ei selgu. Selliseid andmeid pole seni kogutud ning alternatiivseid allikaid nende saamiseks ei ole.</w:t>
            </w:r>
          </w:p>
          <w:p w14:paraId="279BC4F6" w14:textId="77777777" w:rsidR="000444DB" w:rsidRDefault="000444DB" w:rsidP="000444DB">
            <w:pPr>
              <w:pStyle w:val="Standard"/>
              <w:ind w:left="720"/>
            </w:pPr>
          </w:p>
          <w:p w14:paraId="1DDFC78B" w14:textId="5C8994FC" w:rsidR="000444DB" w:rsidRDefault="005A3CFD" w:rsidP="000444DB">
            <w:pPr>
              <w:pStyle w:val="Standard"/>
              <w:ind w:left="720"/>
            </w:pPr>
            <w:r>
              <w:t xml:space="preserve">Küsitluse </w:t>
            </w:r>
            <w:r w:rsidR="000444DB">
              <w:t>andmeteta pole võimalik hinnata tööst põhjustatud tervisekahjude hüvitamise süsteemi muudatuste mõju ulatust Eestis. Lisaks aitab küsitlus mõista, millised probleemid esinevad tööga seotud haiguste diagnoosimisel ja töötingimustega sidumisel. Kuna tööga seotud haiguste väljakujunemine võtab aega ning nende seostamine töötingimustega on keeruline, aitab küsitlus kaardistada töötajate kogemusi ja takistusi diagnoosimise ja tööga seose tuvastamise protsessis.</w:t>
            </w:r>
          </w:p>
          <w:p w14:paraId="2CF6DF7D" w14:textId="77777777" w:rsidR="000444DB" w:rsidRDefault="000444DB" w:rsidP="000444DB">
            <w:pPr>
              <w:pStyle w:val="Standard"/>
              <w:ind w:left="720"/>
            </w:pPr>
          </w:p>
          <w:p w14:paraId="15E87689" w14:textId="19F8CF0C" w:rsidR="000444DB" w:rsidRDefault="000444DB" w:rsidP="000444DB">
            <w:pPr>
              <w:pStyle w:val="Standard"/>
              <w:ind w:left="720"/>
            </w:pPr>
            <w:r w:rsidRPr="00507655">
              <w:lastRenderedPageBreak/>
              <w:t>Küsitluse sihtrühma moodustavad Tööinspektsiooni</w:t>
            </w:r>
            <w:r>
              <w:t>s</w:t>
            </w:r>
            <w:r w:rsidRPr="00507655">
              <w:t xml:space="preserve"> töötervishoiu ja tööohutuse seaduse alusel registreeritud tervisekahjuga inimesed. Seetõttu on küsitluse kutsete saatmiseks ainus võimalus kasutada registriandmeid. Alternatiivse meetodi</w:t>
            </w:r>
            <w:r>
              <w:t>na</w:t>
            </w:r>
            <w:r w:rsidRPr="00507655">
              <w:t xml:space="preserve"> juhuslik valim elanikkonnast ei ole võimalik, kuna tööst põhjustatud tervisekahjuga inimesi on väga vähe ja neid ei ole võimalik juhuslikult leida.</w:t>
            </w:r>
            <w:r>
              <w:t xml:space="preserve"> Samuti ei oleks representatiivne küsitlus kutsehaigete seltside ja ühingute kaudu. Ühingutesse kogunevad inimesed ei ole läbilõige sihtrühmast ja ei esinda inimesi, kes ühingutesse ei kuulu. Ühingute kaudu tehtud küsitlus annaks kallutatud tulemuse ning ei kajastaks korrektselt hüvitise taotlemise ja saamise olukorda. Seetõttu on registriandmete</w:t>
            </w:r>
            <w:r w:rsidR="00352EEE">
              <w:t>l tehtud valimi</w:t>
            </w:r>
            <w:r>
              <w:t xml:space="preserve"> kasutamine ainus sobiv küsitluse tegemise võimalus.</w:t>
            </w:r>
          </w:p>
          <w:p w14:paraId="6DEE0C3B" w14:textId="77777777" w:rsidR="000444DB" w:rsidRDefault="000444DB" w:rsidP="000444DB">
            <w:pPr>
              <w:pStyle w:val="Standard"/>
              <w:ind w:left="720"/>
            </w:pPr>
          </w:p>
          <w:p w14:paraId="0E5497F8" w14:textId="092A6316" w:rsidR="00DC7173" w:rsidRDefault="00887A0D" w:rsidP="00DC7173">
            <w:pPr>
              <w:pStyle w:val="Standard"/>
              <w:numPr>
                <w:ilvl w:val="0"/>
                <w:numId w:val="28"/>
              </w:numPr>
            </w:pPr>
            <w:r w:rsidRPr="006E3414">
              <w:rPr>
                <w:b/>
                <w:bCs/>
              </w:rPr>
              <w:t>Registriandmete analüüsi</w:t>
            </w:r>
            <w:r w:rsidR="00AE559C" w:rsidRPr="006E3414">
              <w:rPr>
                <w:b/>
                <w:bCs/>
              </w:rPr>
              <w:t>ks</w:t>
            </w:r>
            <w:r w:rsidR="00AE559C">
              <w:t xml:space="preserve"> on tarvilik siduda andmed TI, SKA</w:t>
            </w:r>
            <w:r w:rsidR="0008508D">
              <w:t>,</w:t>
            </w:r>
            <w:r w:rsidR="00AE559C">
              <w:t xml:space="preserve"> TK</w:t>
            </w:r>
            <w:r w:rsidR="0008508D">
              <w:t xml:space="preserve"> </w:t>
            </w:r>
            <w:r w:rsidR="00AE559C">
              <w:t xml:space="preserve">registritest </w:t>
            </w:r>
            <w:r w:rsidR="00016F58">
              <w:t xml:space="preserve">ja </w:t>
            </w:r>
            <w:proofErr w:type="spellStart"/>
            <w:r w:rsidR="00554F75">
              <w:t>RR</w:t>
            </w:r>
            <w:r w:rsidR="00814E72">
              <w:t>-st</w:t>
            </w:r>
            <w:proofErr w:type="spellEnd"/>
            <w:r w:rsidR="005618BB">
              <w:t>.</w:t>
            </w:r>
            <w:r w:rsidR="00554F75">
              <w:t xml:space="preserve"> </w:t>
            </w:r>
            <w:r w:rsidR="00C71CD5">
              <w:t xml:space="preserve">Andmete </w:t>
            </w:r>
            <w:r w:rsidR="00B27111">
              <w:t xml:space="preserve">analüüs </w:t>
            </w:r>
            <w:r w:rsidR="00C71CD5">
              <w:t xml:space="preserve">toimub </w:t>
            </w:r>
            <w:r w:rsidR="00B27111">
              <w:t>pseudonüümitud kujul</w:t>
            </w:r>
            <w:r w:rsidR="009C3861">
              <w:t xml:space="preserve">, andmete väljavõtte tegemiseks liigub registrite vahel </w:t>
            </w:r>
            <w:proofErr w:type="spellStart"/>
            <w:r w:rsidR="009C3861">
              <w:t>pseudonüümimise</w:t>
            </w:r>
            <w:proofErr w:type="spellEnd"/>
            <w:r w:rsidR="009C3861">
              <w:t xml:space="preserve"> võti</w:t>
            </w:r>
            <w:r w:rsidR="00483C07">
              <w:t>.</w:t>
            </w:r>
            <w:r w:rsidR="00DC7173">
              <w:t xml:space="preserve"> </w:t>
            </w:r>
          </w:p>
          <w:p w14:paraId="0757A06F" w14:textId="77777777" w:rsidR="000444DB" w:rsidRDefault="000444DB" w:rsidP="004128E4">
            <w:pPr>
              <w:pStyle w:val="Standard"/>
              <w:ind w:left="720"/>
            </w:pPr>
          </w:p>
          <w:p w14:paraId="1DAA309C" w14:textId="266F6485" w:rsidR="00887A0D" w:rsidRDefault="00DC7173" w:rsidP="004128E4">
            <w:pPr>
              <w:pStyle w:val="Standard"/>
              <w:ind w:left="720"/>
              <w:rPr>
                <w:ins w:id="9" w:author="Epp Kallaste" w:date="2025-03-31T10:04:00Z" w16du:dateUtc="2025-03-31T07:04:00Z"/>
              </w:rPr>
            </w:pPr>
            <w:r>
              <w:t xml:space="preserve">Seotud registriandmete analüüsita pole võimalik </w:t>
            </w:r>
            <w:r w:rsidR="005110CE">
              <w:t>saada</w:t>
            </w:r>
            <w:r>
              <w:t xml:space="preserve"> üleva</w:t>
            </w:r>
            <w:r w:rsidR="005110CE">
              <w:t>adet</w:t>
            </w:r>
            <w:r>
              <w:t xml:space="preserve"> registreeritud </w:t>
            </w:r>
            <w:r w:rsidR="008B2AFE">
              <w:t>tööst põhjustatud</w:t>
            </w:r>
            <w:r>
              <w:t xml:space="preserve"> tervisekahju </w:t>
            </w:r>
            <w:r w:rsidR="005110CE">
              <w:t xml:space="preserve">(KH, TPH ja TÕ) </w:t>
            </w:r>
            <w:r w:rsidR="009E03D0">
              <w:t>levikust</w:t>
            </w:r>
            <w:r w:rsidR="00346B72">
              <w:t>,</w:t>
            </w:r>
            <w:r w:rsidR="009E03D0">
              <w:t xml:space="preserve"> </w:t>
            </w:r>
            <w:r w:rsidR="00D77F96">
              <w:t>sellest, kui paljudele</w:t>
            </w:r>
            <w:r w:rsidR="00350A8E">
              <w:t xml:space="preserve"> maksab tööst tuleneva tervisekahju hüvitist SKA ja kui paljud saavad töövõimetoetust</w:t>
            </w:r>
            <w:r>
              <w:t>. SKA</w:t>
            </w:r>
            <w:r w:rsidRPr="00A13C49">
              <w:t xml:space="preserve"> </w:t>
            </w:r>
            <w:r w:rsidR="002F54E8">
              <w:t xml:space="preserve">hüvitab </w:t>
            </w:r>
            <w:r w:rsidRPr="00A13C49">
              <w:t>tööandja õigusjärglaseta lõppemise korral tööandja poolt isikule tööõnnetusest või kutsehaigusest tingitud tervisekahjustuse või surma tõttu tekitatud varalise kahju.</w:t>
            </w:r>
            <w:r>
              <w:t xml:space="preserve"> </w:t>
            </w:r>
            <w:r w:rsidR="002F54E8">
              <w:t xml:space="preserve">TK </w:t>
            </w:r>
            <w:r w:rsidR="00FD0AA4">
              <w:t xml:space="preserve">maksab töövõimetoetust </w:t>
            </w:r>
            <w:r w:rsidR="002F54E8">
              <w:t>inimestele, kellel on tuvastatud töövõime kadu</w:t>
            </w:r>
            <w:r w:rsidR="00FD0AA4">
              <w:t>.</w:t>
            </w:r>
            <w:r w:rsidR="002F54E8">
              <w:t xml:space="preserve"> </w:t>
            </w:r>
            <w:r>
              <w:t xml:space="preserve">Selleks, et saada ülevaade sellest, kellele ja millises ulatuses SKA hüvitisi </w:t>
            </w:r>
            <w:r w:rsidR="00FD0AA4">
              <w:t xml:space="preserve">ning TK toetusi </w:t>
            </w:r>
            <w:r>
              <w:t xml:space="preserve">maksab, on vaja siduda need andmed TI andmetega. </w:t>
            </w:r>
            <w:r w:rsidR="008F7942">
              <w:t>Lisaks sellele, et registriandmete analüüs annab ülevaate registreeritud tööst põhjustatud tervisekahjuga inimestest ja nende</w:t>
            </w:r>
            <w:r w:rsidR="00380542">
              <w:t xml:space="preserve"> riiklikest töövõimekaotuse</w:t>
            </w:r>
            <w:r w:rsidR="00436E97">
              <w:t>ga seotud</w:t>
            </w:r>
            <w:r w:rsidR="008F7942">
              <w:t xml:space="preserve"> hüvitistest, </w:t>
            </w:r>
            <w:r w:rsidR="00436E97">
              <w:t>kasutame</w:t>
            </w:r>
            <w:r w:rsidR="008F7942">
              <w:t xml:space="preserve"> andme</w:t>
            </w:r>
            <w:r w:rsidR="00436E97">
              <w:t>i</w:t>
            </w:r>
            <w:r w:rsidR="008F7942">
              <w:t xml:space="preserve">d </w:t>
            </w:r>
            <w:r w:rsidR="00651C7E">
              <w:t xml:space="preserve">sisendiks lahenduste mõjuanalüüsile, </w:t>
            </w:r>
            <w:r w:rsidR="00900E77">
              <w:t xml:space="preserve">kus tuleb </w:t>
            </w:r>
            <w:r w:rsidR="00DC3BB9">
              <w:t xml:space="preserve">hinnata </w:t>
            </w:r>
            <w:r w:rsidR="00C72C1B">
              <w:t>mõju</w:t>
            </w:r>
            <w:r w:rsidR="004128E4">
              <w:t>tatava</w:t>
            </w:r>
            <w:r w:rsidR="00C72C1B">
              <w:t xml:space="preserve"> sihtrühma suurust</w:t>
            </w:r>
            <w:r w:rsidR="00DC3BB9">
              <w:t>,</w:t>
            </w:r>
            <w:r w:rsidR="00C72C1B">
              <w:t xml:space="preserve"> kahjude ulatust</w:t>
            </w:r>
            <w:r w:rsidR="006E0568">
              <w:t xml:space="preserve"> ning hüvitiste suuruse muutus</w:t>
            </w:r>
            <w:r w:rsidR="00DC3BB9">
              <w:t>e mõju</w:t>
            </w:r>
            <w:r w:rsidR="00352EEE">
              <w:t xml:space="preserve">, sh </w:t>
            </w:r>
            <w:r w:rsidR="00352EEE" w:rsidRPr="00352EEE">
              <w:t>meetmetega kaasnevat kulu ja tulu suurust ühiskonnale</w:t>
            </w:r>
            <w:r w:rsidR="004128E4">
              <w:t xml:space="preserve">. </w:t>
            </w:r>
          </w:p>
          <w:p w14:paraId="3971A55D" w14:textId="77777777" w:rsidR="00E527E9" w:rsidRDefault="00E527E9" w:rsidP="004128E4">
            <w:pPr>
              <w:pStyle w:val="Standard"/>
              <w:ind w:left="720"/>
              <w:rPr>
                <w:ins w:id="10" w:author="Epp Kallaste" w:date="2025-03-31T10:04:00Z" w16du:dateUtc="2025-03-31T07:04:00Z"/>
              </w:rPr>
            </w:pPr>
          </w:p>
          <w:p w14:paraId="1324AA16" w14:textId="7EEBC960" w:rsidR="00E527E9" w:rsidRDefault="00E527E9" w:rsidP="004128E4">
            <w:pPr>
              <w:pStyle w:val="Standard"/>
              <w:ind w:left="720"/>
            </w:pPr>
            <w:ins w:id="11" w:author="Epp Kallaste" w:date="2025-03-31T10:04:00Z" w16du:dateUtc="2025-03-31T07:04:00Z">
              <w:r>
                <w:t>Muudest registriandmetest eraldisesivalt ja ühendamata teiste registrite</w:t>
              </w:r>
            </w:ins>
            <w:ins w:id="12" w:author="Epp Kallaste" w:date="2025-03-31T10:05:00Z" w16du:dateUtc="2025-03-31T07:05:00Z">
              <w:r>
                <w:t>ga tehakse päring Statistikaametile</w:t>
              </w:r>
            </w:ins>
            <w:ins w:id="13" w:author="Epp Kallaste" w:date="2025-03-31T10:25:00Z" w16du:dateUtc="2025-03-31T07:25:00Z">
              <w:r w:rsidR="00862718">
                <w:t xml:space="preserve"> </w:t>
              </w:r>
            </w:ins>
            <w:ins w:id="14" w:author="Epp Kallaste" w:date="2025-03-31T10:58:00Z" w16du:dateUtc="2025-03-31T07:58:00Z">
              <w:r w:rsidR="00990303">
                <w:t>Maks</w:t>
              </w:r>
            </w:ins>
            <w:ins w:id="15" w:author="Epp Kallaste" w:date="2025-03-31T11:12:00Z" w16du:dateUtc="2025-03-31T08:12:00Z">
              <w:r w:rsidR="00C27BB0">
                <w:t>u</w:t>
              </w:r>
            </w:ins>
            <w:ins w:id="16" w:author="Epp Kallaste" w:date="2025-03-31T10:58:00Z" w16du:dateUtc="2025-03-31T07:58:00Z">
              <w:r w:rsidR="00990303">
                <w:t xml:space="preserve">- ja Tolliameti </w:t>
              </w:r>
            </w:ins>
            <w:ins w:id="17" w:author="Epp Kallaste" w:date="2025-03-31T11:12:00Z" w16du:dateUtc="2025-03-31T08:12:00Z">
              <w:r w:rsidR="00C27BB0">
                <w:t xml:space="preserve">(MTA) </w:t>
              </w:r>
            </w:ins>
            <w:ins w:id="18" w:author="Epp Kallaste" w:date="2025-03-31T10:58:00Z" w16du:dateUtc="2025-03-31T07:58:00Z">
              <w:r w:rsidR="00990303">
                <w:t xml:space="preserve">registriandmete analüüsiks. Täpsemalt </w:t>
              </w:r>
            </w:ins>
            <w:ins w:id="19" w:author="Epp Kallaste" w:date="2025-03-31T10:32:00Z" w16du:dateUtc="2025-03-31T07:32:00Z">
              <w:r w:rsidR="0044660D">
                <w:t xml:space="preserve">tööandjate makstud </w:t>
              </w:r>
            </w:ins>
            <w:ins w:id="20" w:author="Epp Kallaste" w:date="2025-03-31T10:25:00Z" w16du:dateUtc="2025-03-31T07:25:00Z">
              <w:r w:rsidR="00862718">
                <w:t xml:space="preserve">TSD-l deklareeritud </w:t>
              </w:r>
              <w:r w:rsidR="007170CB">
                <w:t>tööõnnetus- ja kutsehaiguse hüvitiste</w:t>
              </w:r>
            </w:ins>
            <w:ins w:id="21" w:author="Epp Kallaste" w:date="2025-03-31T10:27:00Z" w16du:dateUtc="2025-03-31T07:27:00Z">
              <w:r w:rsidR="008677EA">
                <w:t>st ülevaate saamiseks</w:t>
              </w:r>
            </w:ins>
            <w:ins w:id="22" w:author="Epp Kallaste" w:date="2025-03-31T10:29:00Z" w16du:dateUtc="2025-03-31T07:29:00Z">
              <w:r w:rsidR="001B54A1">
                <w:t xml:space="preserve">. </w:t>
              </w:r>
            </w:ins>
            <w:ins w:id="23" w:author="Epp Kallaste" w:date="2025-03-31T10:30:00Z" w16du:dateUtc="2025-03-31T07:30:00Z">
              <w:r w:rsidR="001D2706">
                <w:t xml:space="preserve">Juhul kui </w:t>
              </w:r>
            </w:ins>
            <w:ins w:id="24" w:author="Epp Kallaste" w:date="2025-03-31T10:31:00Z" w16du:dateUtc="2025-03-31T07:31:00Z">
              <w:r w:rsidR="004315DB">
                <w:t xml:space="preserve">tööandja maksab ametlikult </w:t>
              </w:r>
            </w:ins>
            <w:ins w:id="25" w:author="Epp Kallaste" w:date="2025-03-31T10:29:00Z" w16du:dateUtc="2025-03-31T07:29:00Z">
              <w:r w:rsidR="001B54A1">
                <w:t>tööõnnetuse või kutsehaiguse hüvitis</w:t>
              </w:r>
            </w:ins>
            <w:ins w:id="26" w:author="Epp Kallaste" w:date="2025-03-31T10:31:00Z" w16du:dateUtc="2025-03-31T07:31:00Z">
              <w:r w:rsidR="00912A51">
                <w:t>t füüsilisele isikule ja ta ei maksa seda kindlustusmaksena, siis deklareeritakse</w:t>
              </w:r>
            </w:ins>
            <w:ins w:id="27" w:author="Epp Kallaste" w:date="2025-03-31T10:29:00Z" w16du:dateUtc="2025-03-31T07:29:00Z">
              <w:r w:rsidR="001B54A1">
                <w:t xml:space="preserve"> väljamaksed TSD-l</w:t>
              </w:r>
            </w:ins>
            <w:ins w:id="28" w:author="Epp Kallaste" w:date="2025-03-31T10:30:00Z" w16du:dateUtc="2025-03-31T07:30:00Z">
              <w:r w:rsidR="001D2706">
                <w:t>.</w:t>
              </w:r>
            </w:ins>
            <w:ins w:id="29" w:author="Epp Kallaste" w:date="2025-03-31T10:32:00Z" w16du:dateUtc="2025-03-31T07:32:00Z">
              <w:r w:rsidR="0044660D">
                <w:t xml:space="preserve"> Nendest makse</w:t>
              </w:r>
            </w:ins>
            <w:ins w:id="30" w:author="Epp Kallaste" w:date="2025-03-31T10:33:00Z" w16du:dateUtc="2025-03-31T07:33:00Z">
              <w:r w:rsidR="0044660D">
                <w:t>test</w:t>
              </w:r>
              <w:r w:rsidR="00302306">
                <w:t xml:space="preserve"> </w:t>
              </w:r>
            </w:ins>
            <w:ins w:id="31" w:author="Epp Kallaste" w:date="2025-03-31T11:12:00Z" w16du:dateUtc="2025-03-31T08:12:00Z">
              <w:r w:rsidR="00C27BB0">
                <w:t xml:space="preserve">ülevaate </w:t>
              </w:r>
            </w:ins>
            <w:ins w:id="32" w:author="Epp Kallaste" w:date="2025-03-31T11:13:00Z" w16du:dateUtc="2025-03-31T08:13:00Z">
              <w:r w:rsidR="00C27BB0">
                <w:t xml:space="preserve">saamiseks </w:t>
              </w:r>
            </w:ins>
            <w:ins w:id="33" w:author="Epp Kallaste" w:date="2025-03-31T10:33:00Z" w16du:dateUtc="2025-03-31T07:33:00Z">
              <w:r w:rsidR="00302306">
                <w:t>tehakse päring Statistikaametile</w:t>
              </w:r>
            </w:ins>
            <w:ins w:id="34" w:author="Epp Kallaste" w:date="2025-03-31T10:41:00Z" w16du:dateUtc="2025-03-31T07:41:00Z">
              <w:r w:rsidR="00CB339E">
                <w:t xml:space="preserve">, kes </w:t>
              </w:r>
            </w:ins>
            <w:ins w:id="35" w:author="Epp Kallaste" w:date="2025-03-31T11:13:00Z" w16du:dateUtc="2025-03-31T08:13:00Z">
              <w:r w:rsidR="00B0744C">
                <w:t xml:space="preserve">analüüsib </w:t>
              </w:r>
            </w:ins>
            <w:ins w:id="36" w:author="Epp Kallaste" w:date="2025-03-31T10:41:00Z" w16du:dateUtc="2025-03-31T07:41:00Z">
              <w:r w:rsidR="000222C0">
                <w:t>andme</w:t>
              </w:r>
            </w:ins>
            <w:ins w:id="37" w:author="Epp Kallaste" w:date="2025-03-31T11:13:00Z" w16du:dateUtc="2025-03-31T08:13:00Z">
              <w:r w:rsidR="00B0744C">
                <w:t>d</w:t>
              </w:r>
            </w:ins>
            <w:ins w:id="38" w:author="Epp Kallaste" w:date="2025-03-31T10:41:00Z" w16du:dateUtc="2025-03-31T07:41:00Z">
              <w:r w:rsidR="000222C0">
                <w:t xml:space="preserve"> ja edastab analüüsi tulemused agregeeritud tabeli</w:t>
              </w:r>
              <w:r w:rsidR="003D2871">
                <w:t xml:space="preserve">tena </w:t>
              </w:r>
              <w:proofErr w:type="spellStart"/>
              <w:r w:rsidR="003D2871">
                <w:t>Centarile</w:t>
              </w:r>
            </w:ins>
            <w:proofErr w:type="spellEnd"/>
            <w:ins w:id="39" w:author="Epp Kallaste" w:date="2025-03-31T10:42:00Z" w16du:dateUtc="2025-03-31T07:42:00Z">
              <w:r w:rsidR="003D2871">
                <w:t xml:space="preserve">. </w:t>
              </w:r>
            </w:ins>
          </w:p>
          <w:p w14:paraId="29BEDBD8" w14:textId="5541B5F6" w:rsidR="007527D8" w:rsidRDefault="00554F75" w:rsidP="004128E4">
            <w:pPr>
              <w:pStyle w:val="Standard"/>
              <w:ind w:left="720"/>
            </w:pPr>
            <w:r>
              <w:t xml:space="preserve">  </w:t>
            </w:r>
          </w:p>
          <w:p w14:paraId="050992AD" w14:textId="4FA71F1B" w:rsidR="00E84391" w:rsidRDefault="00E84391" w:rsidP="00563E54">
            <w:pPr>
              <w:pStyle w:val="Standard"/>
              <w:numPr>
                <w:ilvl w:val="0"/>
                <w:numId w:val="28"/>
              </w:numPr>
            </w:pPr>
            <w:r w:rsidRPr="00B329BC">
              <w:rPr>
                <w:b/>
                <w:bCs/>
              </w:rPr>
              <w:t>Intervjuud töötajate</w:t>
            </w:r>
            <w:ins w:id="40" w:author="Epp Kallaste" w:date="2025-03-26T13:21:00Z" w16du:dateUtc="2025-03-26T11:21:00Z">
              <w:r w:rsidR="00A43B8A">
                <w:rPr>
                  <w:b/>
                  <w:bCs/>
                </w:rPr>
                <w:t xml:space="preserve">, </w:t>
              </w:r>
            </w:ins>
            <w:del w:id="41" w:author="Epp Kallaste" w:date="2025-03-26T13:21:00Z" w16du:dateUtc="2025-03-26T11:21:00Z">
              <w:r w:rsidRPr="00B329BC" w:rsidDel="00A43B8A">
                <w:rPr>
                  <w:b/>
                  <w:bCs/>
                </w:rPr>
                <w:delText xml:space="preserve"> ja</w:delText>
              </w:r>
            </w:del>
            <w:r w:rsidRPr="00B329BC">
              <w:rPr>
                <w:b/>
                <w:bCs/>
              </w:rPr>
              <w:t xml:space="preserve"> tööandjate</w:t>
            </w:r>
            <w:ins w:id="42" w:author="Epp Kallaste" w:date="2025-03-26T13:21:00Z" w16du:dateUtc="2025-03-26T11:21:00Z">
              <w:r w:rsidR="00A43B8A">
                <w:rPr>
                  <w:b/>
                  <w:bCs/>
                </w:rPr>
                <w:t xml:space="preserve"> ja sidusrühmadega</w:t>
              </w:r>
            </w:ins>
            <w:del w:id="43" w:author="Epp Kallaste" w:date="2025-03-26T13:21:00Z" w16du:dateUtc="2025-03-26T11:21:00Z">
              <w:r w:rsidRPr="00B329BC" w:rsidDel="00A43B8A">
                <w:rPr>
                  <w:b/>
                  <w:bCs/>
                </w:rPr>
                <w:delText>ga</w:delText>
              </w:r>
            </w:del>
            <w:r w:rsidR="00E10FFD">
              <w:t xml:space="preserve"> isiku nõusolekul</w:t>
            </w:r>
            <w:r w:rsidR="003A505E">
              <w:t xml:space="preserve"> (vt taotluse lisa 3)</w:t>
            </w:r>
            <w:r w:rsidR="00483C07">
              <w:t>.</w:t>
            </w:r>
          </w:p>
          <w:p w14:paraId="3935417F" w14:textId="77777777" w:rsidR="00EA46DD" w:rsidRDefault="00EA46DD" w:rsidP="00EA46DD">
            <w:pPr>
              <w:pStyle w:val="Standard"/>
              <w:ind w:left="720"/>
            </w:pPr>
          </w:p>
          <w:p w14:paraId="6D685DED" w14:textId="0F218271" w:rsidR="00EA46DD" w:rsidRDefault="008B2E33" w:rsidP="00EA46DD">
            <w:pPr>
              <w:pStyle w:val="Standard"/>
              <w:ind w:left="720"/>
              <w:rPr>
                <w:ins w:id="44" w:author="Epp Kallaste" w:date="2025-03-26T13:21:00Z" w16du:dateUtc="2025-03-26T11:21:00Z"/>
              </w:rPr>
            </w:pPr>
            <w:r w:rsidRPr="008B2E33">
              <w:t xml:space="preserve">Erinevalt </w:t>
            </w:r>
            <w:r w:rsidR="003C2EE2">
              <w:t>t</w:t>
            </w:r>
            <w:r w:rsidR="003C2EE2" w:rsidRPr="003C2EE2">
              <w:t xml:space="preserve">ööst põhjustatud tervisekahjuga inimeste </w:t>
            </w:r>
            <w:r w:rsidRPr="008B2E33">
              <w:t>küsitlusest, mis keskendub kvantitatiivsetele andmetele, pakuvad intervjuud sügavamat kvalitatiivset sisendit tööst põhjustatud tervisekahju tuvastamise ja hüvitamise protsessi mõistmiseks.</w:t>
            </w:r>
            <w:r w:rsidR="00B446EB">
              <w:t xml:space="preserve"> </w:t>
            </w:r>
            <w:r w:rsidR="00130075">
              <w:t>K</w:t>
            </w:r>
            <w:r w:rsidR="00B446EB">
              <w:t xml:space="preserve">üsitluses kogutakse eelkõige üldistatavaid kvantitatiivseid andmeid kinniste küsimustega (valikvastused, </w:t>
            </w:r>
            <w:r w:rsidR="00716026">
              <w:t xml:space="preserve">arvulised vastused </w:t>
            </w:r>
            <w:proofErr w:type="spellStart"/>
            <w:r w:rsidR="00716026">
              <w:t>vmt</w:t>
            </w:r>
            <w:proofErr w:type="spellEnd"/>
            <w:r w:rsidR="00716026">
              <w:t>)</w:t>
            </w:r>
            <w:r w:rsidR="00130075">
              <w:t>.</w:t>
            </w:r>
            <w:r w:rsidR="00716026">
              <w:t xml:space="preserve"> </w:t>
            </w:r>
            <w:r w:rsidR="00130075">
              <w:t>P</w:t>
            </w:r>
            <w:r w:rsidR="00716026">
              <w:t>rotsessi kirjeldamise</w:t>
            </w:r>
            <w:r w:rsidR="00DF6C96">
              <w:t xml:space="preserve">ks </w:t>
            </w:r>
            <w:r w:rsidR="00D55953">
              <w:t>ja</w:t>
            </w:r>
            <w:r w:rsidR="00716026">
              <w:t xml:space="preserve"> selle sidumise</w:t>
            </w:r>
            <w:r w:rsidR="00D55953">
              <w:t>ks</w:t>
            </w:r>
            <w:r w:rsidR="00716026">
              <w:t xml:space="preserve"> inimese </w:t>
            </w:r>
            <w:r w:rsidR="00D55953">
              <w:t xml:space="preserve">olukorraga </w:t>
            </w:r>
            <w:r w:rsidR="00716026">
              <w:t xml:space="preserve">on vajalik intervjuudega koguda </w:t>
            </w:r>
            <w:r w:rsidR="00E32490">
              <w:t>põhjalikumaid, konteksti</w:t>
            </w:r>
            <w:r w:rsidR="00AF72D4">
              <w:t xml:space="preserve"> mõista aitavaid </w:t>
            </w:r>
            <w:r w:rsidR="001941FA">
              <w:t>andmed tervisekahju tekkimise, tuvastamise ja kahju hüvitamise</w:t>
            </w:r>
            <w:r w:rsidR="00B45CF5">
              <w:t xml:space="preserve"> kohta</w:t>
            </w:r>
            <w:r w:rsidR="00135E2B">
              <w:t>. Seejuures on vajalik koguda selle protsessi kirjeld</w:t>
            </w:r>
            <w:r w:rsidR="00677F59">
              <w:t xml:space="preserve">amiseks sisendit </w:t>
            </w:r>
            <w:r w:rsidR="00B94740">
              <w:t>nii töötajatelt kui tööandjatelt. Kuna tööst põhjustatud terv</w:t>
            </w:r>
            <w:r w:rsidR="00F77155">
              <w:t>i</w:t>
            </w:r>
            <w:r w:rsidR="00B94740">
              <w:t xml:space="preserve">sekahju </w:t>
            </w:r>
            <w:r w:rsidR="00F77155">
              <w:t xml:space="preserve">tekkimine </w:t>
            </w:r>
            <w:r w:rsidR="00B94740">
              <w:t xml:space="preserve">tähendab, et töötervishoiu ja ohutuse </w:t>
            </w:r>
            <w:r w:rsidR="00352EEE">
              <w:t xml:space="preserve">tagamine </w:t>
            </w:r>
            <w:r w:rsidR="00F77155">
              <w:t xml:space="preserve">ebaõnnestus, siis on </w:t>
            </w:r>
            <w:r w:rsidR="005B65C5">
              <w:t xml:space="preserve">vajalik edaspidise kahju ära hoidmiseks teha muudatusi. Intervjuud annavad sisendi sellesse, kuidas senised </w:t>
            </w:r>
            <w:r w:rsidR="00743E0D">
              <w:t xml:space="preserve">tervisekahju tuvastamise ja hüvitamise skeemid töötervishoiu ja -ohutuse </w:t>
            </w:r>
            <w:r w:rsidR="00EA7DA5">
              <w:t xml:space="preserve">juhtimist mõjutavad ning kuidas osapooled tunnetavad, </w:t>
            </w:r>
            <w:r w:rsidR="00EA7DA5">
              <w:lastRenderedPageBreak/>
              <w:t xml:space="preserve">millised </w:t>
            </w:r>
            <w:r w:rsidR="00352EEE">
              <w:t xml:space="preserve">nendes skeemides </w:t>
            </w:r>
            <w:r w:rsidR="00E61F1B">
              <w:t>aitaksid seda paremini teha.</w:t>
            </w:r>
          </w:p>
          <w:p w14:paraId="0A1157A2" w14:textId="77777777" w:rsidR="00A43B8A" w:rsidRDefault="00A43B8A" w:rsidP="00EA46DD">
            <w:pPr>
              <w:pStyle w:val="Standard"/>
              <w:ind w:left="720"/>
              <w:rPr>
                <w:ins w:id="45" w:author="Epp Kallaste" w:date="2025-03-26T13:21:00Z" w16du:dateUtc="2025-03-26T11:21:00Z"/>
              </w:rPr>
            </w:pPr>
          </w:p>
          <w:p w14:paraId="39B653E0" w14:textId="3368CF3C" w:rsidR="00A43B8A" w:rsidRDefault="00A43B8A" w:rsidP="00EA46DD">
            <w:pPr>
              <w:pStyle w:val="Standard"/>
              <w:ind w:left="720"/>
            </w:pPr>
            <w:ins w:id="46" w:author="Epp Kallaste" w:date="2025-03-26T13:21:00Z" w16du:dateUtc="2025-03-26T11:21:00Z">
              <w:r>
                <w:t xml:space="preserve">Sidusrühmade ekspertidega </w:t>
              </w:r>
            </w:ins>
            <w:ins w:id="47" w:author="Epp Kallaste" w:date="2025-03-31T11:17:00Z" w16du:dateUtc="2025-03-31T08:17:00Z">
              <w:r w:rsidR="008F233F">
                <w:t>(</w:t>
              </w:r>
              <w:r w:rsidR="003F58FC">
                <w:t xml:space="preserve">sidusrühmad on poliitikat kujundavad institutsioonid, sotsiaalpartnerid </w:t>
              </w:r>
            </w:ins>
            <w:ins w:id="48" w:author="Epp Kallaste" w:date="2025-03-31T11:18:00Z" w16du:dateUtc="2025-03-31T08:18:00Z">
              <w:r w:rsidR="003F58FC">
                <w:t xml:space="preserve">ja poliitikat ellu viivad organisatsioonid) </w:t>
              </w:r>
            </w:ins>
            <w:ins w:id="49" w:author="Epp Kallaste" w:date="2025-03-26T13:21:00Z" w16du:dateUtc="2025-03-26T11:21:00Z">
              <w:r>
                <w:t xml:space="preserve">intervjuud on vajalikud, et kaardistada praegune olukord, erinevate osapoolte </w:t>
              </w:r>
              <w:r w:rsidR="002A469E">
                <w:t>tunnetatu</w:t>
              </w:r>
            </w:ins>
            <w:ins w:id="50" w:author="Epp Kallaste" w:date="2025-03-26T13:22:00Z" w16du:dateUtc="2025-03-26T11:22:00Z">
              <w:r w:rsidR="002A469E">
                <w:t xml:space="preserve">d probleemid ja nende võimalikud lahendused olukorra parandamiseks. Sidusrühmade intervjueerimiseta pole võimalik </w:t>
              </w:r>
            </w:ins>
            <w:ins w:id="51" w:author="Epp Kallaste" w:date="2025-03-26T13:26:00Z" w16du:dateUtc="2025-03-26T11:26:00Z">
              <w:r w:rsidR="00E376F6">
                <w:t>terviklik poliitikakujundamine</w:t>
              </w:r>
              <w:r w:rsidR="007033B0">
                <w:t xml:space="preserve">, mis kõikide osapoolte </w:t>
              </w:r>
            </w:ins>
            <w:ins w:id="52" w:author="Epp Kallaste" w:date="2025-03-26T13:27:00Z" w16du:dateUtc="2025-03-26T11:27:00Z">
              <w:r w:rsidR="007033B0">
                <w:t>arvamusi, seisukohti ja olukorda arvesse võtab.</w:t>
              </w:r>
            </w:ins>
          </w:p>
          <w:p w14:paraId="69BB285B" w14:textId="77777777" w:rsidR="00EA46DD" w:rsidRDefault="00EA46DD" w:rsidP="00EA46DD">
            <w:pPr>
              <w:pStyle w:val="Standard"/>
              <w:ind w:left="720"/>
            </w:pPr>
          </w:p>
          <w:p w14:paraId="0F7A2DFE" w14:textId="5943FAA9" w:rsidR="00E10FFD" w:rsidRDefault="00E10FFD" w:rsidP="00563E54">
            <w:pPr>
              <w:pStyle w:val="Standard"/>
              <w:numPr>
                <w:ilvl w:val="0"/>
                <w:numId w:val="28"/>
              </w:numPr>
            </w:pPr>
            <w:r w:rsidRPr="006D30E3">
              <w:rPr>
                <w:b/>
                <w:bCs/>
              </w:rPr>
              <w:t>Statistikaameti</w:t>
            </w:r>
            <w:r w:rsidRPr="00F464F3">
              <w:rPr>
                <w:b/>
                <w:bCs/>
              </w:rPr>
              <w:t xml:space="preserve"> </w:t>
            </w:r>
            <w:r w:rsidR="001875E7" w:rsidRPr="00F464F3">
              <w:rPr>
                <w:b/>
                <w:bCs/>
              </w:rPr>
              <w:t>küsitlusandmete</w:t>
            </w:r>
            <w:r w:rsidR="00F464F3">
              <w:rPr>
                <w:b/>
                <w:bCs/>
              </w:rPr>
              <w:t xml:space="preserve"> analüüs. </w:t>
            </w:r>
            <w:r w:rsidR="00A322BE" w:rsidRPr="00A322BE">
              <w:t xml:space="preserve">Statistikaameti küsitlusandmed on kogutud </w:t>
            </w:r>
            <w:r w:rsidR="0078799D">
              <w:t xml:space="preserve">riikliku statistika tegemiseks </w:t>
            </w:r>
            <w:r w:rsidR="00A322BE" w:rsidRPr="00A322BE">
              <w:t xml:space="preserve">valimipõhisena, osaliselt agregeeritud tunnustega (nt asukohad maakonna täpsusega, majandustegevusalad agregeeritud), Statistikaameti poolt pseudonüümitud ning analüüsi läbi viivatele Eesti Rakendusuuringute Keskuses </w:t>
            </w:r>
            <w:proofErr w:type="spellStart"/>
            <w:r w:rsidR="00A322BE" w:rsidRPr="00A322BE">
              <w:t>Centar</w:t>
            </w:r>
            <w:proofErr w:type="spellEnd"/>
            <w:r w:rsidR="00A322BE" w:rsidRPr="00A322BE">
              <w:t xml:space="preserve"> analüütikutele anonüümsed. </w:t>
            </w:r>
            <w:r w:rsidR="00C96449">
              <w:t xml:space="preserve">Antud uuringus taaskasutatakse juba olemasolevaid ETU ja TEU andmeid. </w:t>
            </w:r>
            <w:r w:rsidR="00A322BE" w:rsidRPr="00A322BE">
              <w:t xml:space="preserve">Kogu analüüs toimub Statistikaameti serveris teadlaste keskkonnas ning kõik agregeeritud analüüsitulemused läbivad enne serverist väljastamist </w:t>
            </w:r>
            <w:proofErr w:type="spellStart"/>
            <w:r w:rsidR="00A322BE" w:rsidRPr="00A322BE">
              <w:t>Statisikaameti</w:t>
            </w:r>
            <w:proofErr w:type="spellEnd"/>
            <w:r w:rsidR="00A322BE" w:rsidRPr="00A322BE">
              <w:t xml:space="preserve"> poolse </w:t>
            </w:r>
            <w:proofErr w:type="spellStart"/>
            <w:r w:rsidR="00A322BE" w:rsidRPr="00A322BE">
              <w:t>aimatavuse</w:t>
            </w:r>
            <w:proofErr w:type="spellEnd"/>
            <w:r w:rsidR="00A322BE" w:rsidRPr="00A322BE">
              <w:t xml:space="preserve"> kontrolli, mis tagab et väljastatud andmetabelid ei võimalda ühtegi uuringus osalejat tuvastada.</w:t>
            </w:r>
          </w:p>
          <w:p w14:paraId="117F1CC1" w14:textId="77777777" w:rsidR="004128E4" w:rsidRDefault="004128E4" w:rsidP="004128E4">
            <w:pPr>
              <w:pStyle w:val="Standard"/>
              <w:ind w:left="720"/>
            </w:pPr>
          </w:p>
          <w:p w14:paraId="64ADB726" w14:textId="144E1CF0" w:rsidR="00996CED" w:rsidRPr="00EA46DD" w:rsidRDefault="004128E4" w:rsidP="001706E6">
            <w:pPr>
              <w:pStyle w:val="Standard"/>
              <w:ind w:left="720"/>
            </w:pPr>
            <w:r>
              <w:t xml:space="preserve">ETU ja </w:t>
            </w:r>
            <w:r w:rsidR="00EE0C77">
              <w:t xml:space="preserve">TEU </w:t>
            </w:r>
            <w:r w:rsidR="00405677">
              <w:t xml:space="preserve">aitavad hinnata </w:t>
            </w:r>
            <w:r>
              <w:t xml:space="preserve">tööga seotud </w:t>
            </w:r>
            <w:r w:rsidR="00405677">
              <w:t xml:space="preserve">registreeritud </w:t>
            </w:r>
            <w:r>
              <w:t xml:space="preserve">tervisekahju aladiagnoosimist. </w:t>
            </w:r>
            <w:r w:rsidR="00405677">
              <w:t>Neis uuringutes</w:t>
            </w:r>
            <w:r>
              <w:t xml:space="preserve"> kajastub inimeste enda hinnanguline tervisekahju ja selle tööga seotus ka juhul, kui inimene pole taotlenud selle registreerimist või puudub otseselt tuvastatud seos tööga. Registriandmete ja inimeste ütluse põhise tööga seotud tervisekahju leviku erinevus annab hinnangu aladiagnoosimisele. </w:t>
            </w:r>
            <w:r w:rsidR="009326C0" w:rsidRPr="009326C0">
              <w:t>Kuigi see meetod ei anna täpset aladiagnoosimise hinnangut (sest inimesed ei pruugi alati osata seostada oma terviseprobleeme tööga või hinnata tööandja rolli kahju tekkimisel), on see siiski parim võimalik viis saada ülevaade registreerimata juhtudest. Alternatiivsed meetodid, nagu ekspertarstide hinnangud või uute, laiaulatuslike ja esinduslike töötajate küsitluste läbiviimine, oleksid äärmiselt kulukad ja ajamahukad, pakkudes samal ajal piiratud lisandväärtust võrreldes juba olemasolevate andmetega. Seetõttu on olemasolevate küsitlusandmete analüüs praktiline ja tõhusaim lahendus</w:t>
            </w:r>
            <w:r>
              <w:t xml:space="preserve">.  </w:t>
            </w:r>
          </w:p>
        </w:tc>
      </w:tr>
    </w:tbl>
    <w:p w14:paraId="2B3EBD2F" w14:textId="77777777" w:rsidR="00996CED" w:rsidRDefault="00996CED">
      <w:pPr>
        <w:pStyle w:val="Standard"/>
        <w:rPr>
          <w:b/>
          <w:bCs/>
        </w:rPr>
      </w:pPr>
    </w:p>
    <w:tbl>
      <w:tblPr>
        <w:tblStyle w:val="Kontuurtabel"/>
        <w:tblW w:w="0" w:type="auto"/>
        <w:tblLook w:val="04A0" w:firstRow="1" w:lastRow="0" w:firstColumn="1" w:lastColumn="0" w:noHBand="0" w:noVBand="1"/>
      </w:tblPr>
      <w:tblGrid>
        <w:gridCol w:w="9628"/>
      </w:tblGrid>
      <w:tr w:rsidR="00996CED" w14:paraId="3F5FFB40" w14:textId="77777777" w:rsidTr="00996CED">
        <w:tc>
          <w:tcPr>
            <w:tcW w:w="9628" w:type="dxa"/>
          </w:tcPr>
          <w:p w14:paraId="6424D64E" w14:textId="4902124C" w:rsidR="00996CED" w:rsidRDefault="00996CED">
            <w:pPr>
              <w:pStyle w:val="Standard"/>
              <w:rPr>
                <w:b/>
                <w:bCs/>
              </w:rPr>
            </w:pPr>
            <w:r>
              <w:rPr>
                <w:b/>
                <w:bCs/>
              </w:rPr>
              <w:t>6. Selgitage ülekaaluka huvi olemasolu</w:t>
            </w:r>
            <w:r w:rsidR="007D58EE">
              <w:rPr>
                <w:b/>
                <w:bCs/>
              </w:rPr>
              <w:t>.</w:t>
            </w:r>
          </w:p>
          <w:p w14:paraId="187A08F3" w14:textId="77777777" w:rsidR="00996CED" w:rsidRDefault="00996CED">
            <w:pPr>
              <w:pStyle w:val="Standard"/>
              <w:rPr>
                <w:b/>
                <w:bCs/>
              </w:rPr>
            </w:pPr>
          </w:p>
          <w:p w14:paraId="71477237" w14:textId="2ED92433" w:rsidR="00264D1C" w:rsidRDefault="00837171" w:rsidP="00264D1C">
            <w:pPr>
              <w:pStyle w:val="Standard"/>
            </w:pPr>
            <w:r>
              <w:t xml:space="preserve">Eesti </w:t>
            </w:r>
            <w:r w:rsidR="00982E88">
              <w:t xml:space="preserve">Vabariigi </w:t>
            </w:r>
            <w:r>
              <w:t>põhiseadus</w:t>
            </w:r>
            <w:r w:rsidR="002D312F">
              <w:t>e §</w:t>
            </w:r>
            <w:r w:rsidR="006373F2">
              <w:t xml:space="preserve"> 28 </w:t>
            </w:r>
            <w:r>
              <w:t xml:space="preserve">sätestab </w:t>
            </w:r>
            <w:r w:rsidR="002D312F">
              <w:t>iga</w:t>
            </w:r>
            <w:r w:rsidR="006373F2">
              <w:t xml:space="preserve">ühe õiguse tervisekaitsele ja riigi abile </w:t>
            </w:r>
            <w:r w:rsidR="004713C8" w:rsidRPr="004713C8">
              <w:t>vanaduse, töövõimetuse, toitjakaotuse ja puuduse korral</w:t>
            </w:r>
            <w:r w:rsidR="004713C8">
              <w:t xml:space="preserve">. </w:t>
            </w:r>
            <w:r w:rsidR="00264D1C">
              <w:t xml:space="preserve">Tööõnnetus- ja kutsehaiguskindlustuse vajadusest räägivad sotsiaalpartnerid juba alates 1990ndatest. Praeguse sooduspensionite reformi taustal on sotsiaalpartnerid sõlminud </w:t>
            </w:r>
            <w:r w:rsidR="00D320B4">
              <w:t>kokkuleppe</w:t>
            </w:r>
            <w:r w:rsidR="00264D1C">
              <w:t xml:space="preserve">, mille kohaselt luuakse piisav tööst põhjustatud tervisekahju hüvitamise süsteem hiljemalt sooduspensionite kaotamise hetkeks. Selleks, et välja töötada uus süsteem või olemasoleva süsteemi parandused, on vaja </w:t>
            </w:r>
            <w:r w:rsidR="001E6C39">
              <w:t xml:space="preserve">olemasolevat </w:t>
            </w:r>
            <w:r w:rsidR="00264D1C">
              <w:t>süsteemi terviklikult kirjeldada ja analüüsida</w:t>
            </w:r>
            <w:r w:rsidR="001E6C39">
              <w:t xml:space="preserve"> ning uued lahendused välja töötada arvestades olemasoleva süsteemi</w:t>
            </w:r>
            <w:r w:rsidR="00FD5BB8">
              <w:t xml:space="preserve"> osi</w:t>
            </w:r>
            <w:r w:rsidR="00264D1C">
              <w:t>.</w:t>
            </w:r>
          </w:p>
          <w:p w14:paraId="7C4EE7D7" w14:textId="77777777" w:rsidR="00264D1C" w:rsidRDefault="00264D1C" w:rsidP="00B814D5">
            <w:pPr>
              <w:pStyle w:val="Standard"/>
            </w:pPr>
          </w:p>
          <w:p w14:paraId="24056F67" w14:textId="54F76DE2" w:rsidR="00264D1C" w:rsidRDefault="00B05F75" w:rsidP="00B814D5">
            <w:pPr>
              <w:pStyle w:val="Standard"/>
            </w:pPr>
            <w:r w:rsidRPr="00B05F75">
              <w:t>Eesti</w:t>
            </w:r>
            <w:r>
              <w:t>s on tööst põhjustatud terv</w:t>
            </w:r>
            <w:r w:rsidR="00D11A34">
              <w:t>i</w:t>
            </w:r>
            <w:r>
              <w:t>sekahju aladiagnoositud</w:t>
            </w:r>
            <w:r w:rsidR="00A36E4D">
              <w:t>.</w:t>
            </w:r>
            <w:r w:rsidR="00536D31">
              <w:t xml:space="preserve"> </w:t>
            </w:r>
            <w:r w:rsidR="00055DE8">
              <w:t xml:space="preserve">Tööst põhjustatud tervisekahju kulu </w:t>
            </w:r>
            <w:r w:rsidR="00DF3C5B">
              <w:t xml:space="preserve">kannavad ühiskond solidaarse sotsiaalkindlustuse ja sotsiaalabi </w:t>
            </w:r>
            <w:r w:rsidR="00A36E4D">
              <w:t>näol</w:t>
            </w:r>
            <w:r w:rsidR="00264D1C">
              <w:t>,</w:t>
            </w:r>
            <w:r w:rsidR="00A36E4D">
              <w:t xml:space="preserve"> töötaja saamatajäänud tulu ja moraalse kahjuna</w:t>
            </w:r>
            <w:r w:rsidR="00355665">
              <w:t>, tööandjate otsene osalus tervisekahju kandmisel on vähene</w:t>
            </w:r>
            <w:r w:rsidR="00264D1C">
              <w:t>, isegi juhul kui tööandja tegevus või tegevusetus töötervishoiu ja -ohutuse tagamisel on tervisekahju põhjustanud</w:t>
            </w:r>
            <w:r w:rsidR="00A36E4D">
              <w:t>.</w:t>
            </w:r>
            <w:r w:rsidR="00264D1C">
              <w:t xml:space="preserve"> </w:t>
            </w:r>
            <w:r w:rsidR="00AA5C36">
              <w:t>Olemasolevas tööst põhjustatud tervisekahju tuvastamise ja hüvitamise süsteemis on palju puudujääke</w:t>
            </w:r>
            <w:r w:rsidR="00957740">
              <w:t xml:space="preserve"> (nt segadused tööst põhjustatud haiguse ja kutsehaiguse eristamisel, </w:t>
            </w:r>
            <w:r w:rsidR="00CE7F66">
              <w:t>kahjuhüvitise arvutamisel, kahjuhüvitise nõude üleminekul riigile tööandja likvideerimisprotsessis</w:t>
            </w:r>
            <w:r w:rsidR="00000BDA">
              <w:t>, töötervishoiuarsti kohustustes ja võimalustes tööandjalt diagnoosimise käigus infot saada</w:t>
            </w:r>
            <w:r w:rsidR="005C2A70">
              <w:t xml:space="preserve"> jne)</w:t>
            </w:r>
            <w:r w:rsidR="005B08AA">
              <w:t xml:space="preserve">, mille lahendamiseks võib kaaluda </w:t>
            </w:r>
            <w:r w:rsidR="00957740">
              <w:t xml:space="preserve">süsteemi muutmist tervikuna </w:t>
            </w:r>
            <w:r w:rsidR="00894C7F">
              <w:t xml:space="preserve">(nt </w:t>
            </w:r>
            <w:r w:rsidR="00894C7F">
              <w:lastRenderedPageBreak/>
              <w:t>tööõnnetus- ja kutsehaiguskindlustus)</w:t>
            </w:r>
            <w:r w:rsidR="00271E3A">
              <w:t xml:space="preserve"> </w:t>
            </w:r>
            <w:r w:rsidR="00957740">
              <w:t>või</w:t>
            </w:r>
            <w:r w:rsidR="00BE1E23">
              <w:t xml:space="preserve"> üksikute osade </w:t>
            </w:r>
            <w:r w:rsidR="00894C7F">
              <w:t>muudatusi süsteemi sees</w:t>
            </w:r>
            <w:r w:rsidR="005749CD">
              <w:t>.</w:t>
            </w:r>
            <w:r w:rsidR="00271E3A">
              <w:t xml:space="preserve"> </w:t>
            </w:r>
          </w:p>
          <w:p w14:paraId="324FA1A8" w14:textId="77777777" w:rsidR="00EC43A2" w:rsidRDefault="00EC43A2" w:rsidP="00B814D5">
            <w:pPr>
              <w:pStyle w:val="Standard"/>
              <w:rPr>
                <w:b/>
                <w:bCs/>
              </w:rPr>
            </w:pPr>
          </w:p>
          <w:p w14:paraId="4C3F9C67" w14:textId="25E129CC" w:rsidR="00EC43A2" w:rsidRDefault="00EC43A2" w:rsidP="00854B53">
            <w:pPr>
              <w:pStyle w:val="Standard"/>
              <w:rPr>
                <w:b/>
                <w:bCs/>
              </w:rPr>
            </w:pPr>
            <w:r w:rsidRPr="00EC43A2">
              <w:t xml:space="preserve">Uuringu eesmärk on anda sisend töötervishoiu ja tööohutuse süsteemi </w:t>
            </w:r>
            <w:r w:rsidR="001A2C4A">
              <w:t xml:space="preserve">osana tervisekahjude tuvastamise ja hüvitamise </w:t>
            </w:r>
            <w:r w:rsidRPr="00EC43A2">
              <w:t>tõhustamiseks, toeta</w:t>
            </w:r>
            <w:r w:rsidR="001A2C4A">
              <w:t>des</w:t>
            </w:r>
            <w:r w:rsidRPr="00EC43A2">
              <w:t xml:space="preserve"> töötajate tervist ja töövõime säilitamist.</w:t>
            </w:r>
            <w:r w:rsidR="000109B3">
              <w:t xml:space="preserve"> Kuigi analoogseid uuringuid on tehtud varem, on olnud analüüsi keskpunktiks terviklik töötervishoiu ja -ohutuse juhtimine</w:t>
            </w:r>
            <w:r w:rsidR="004713C8">
              <w:rPr>
                <w:rStyle w:val="Allmrkuseviide"/>
              </w:rPr>
              <w:footnoteReference w:id="7"/>
            </w:r>
            <w:r w:rsidR="000109B3">
              <w:t xml:space="preserve">, mitte </w:t>
            </w:r>
            <w:r w:rsidR="0022765C">
              <w:t xml:space="preserve">tööst tuleneva tervisekahju tuvastamise ja hüvitamise fookus. </w:t>
            </w:r>
            <w:r w:rsidRPr="00EC43A2">
              <w:t xml:space="preserve">Uuringu </w:t>
            </w:r>
            <w:r w:rsidR="00473FFF">
              <w:t xml:space="preserve">eesmärk on töötada välja </w:t>
            </w:r>
            <w:r w:rsidRPr="00EC43A2">
              <w:t>tõenduspõhised lahendus</w:t>
            </w:r>
            <w:r w:rsidR="00473FFF">
              <w:t>ed</w:t>
            </w:r>
            <w:r w:rsidRPr="00EC43A2">
              <w:t xml:space="preserve"> tööst põhjustatud tervisekahjustuste diagnoosimise ja hüvitamise protsessi parandamiseks</w:t>
            </w:r>
            <w:r w:rsidR="00A30F07">
              <w:t xml:space="preserve"> Eestis</w:t>
            </w:r>
            <w:r w:rsidRPr="00EC43A2">
              <w:t xml:space="preserve">. </w:t>
            </w:r>
            <w:r w:rsidR="00473FFF">
              <w:t>U</w:t>
            </w:r>
            <w:r w:rsidRPr="00EC43A2">
              <w:t xml:space="preserve">uringu </w:t>
            </w:r>
            <w:r w:rsidR="00D62472">
              <w:t>tulemused annavad sisendi</w:t>
            </w:r>
            <w:r w:rsidRPr="00EC43A2">
              <w:t xml:space="preserve"> </w:t>
            </w:r>
            <w:r w:rsidR="00D62472">
              <w:t>regulatsioonide muutmiseks</w:t>
            </w:r>
            <w:r w:rsidRPr="00EC43A2">
              <w:t>, töötervishoiuarstide ja tööandjate koostöö efektiivsus</w:t>
            </w:r>
            <w:r w:rsidR="00D62472">
              <w:t>e</w:t>
            </w:r>
            <w:r w:rsidR="0078395C">
              <w:t xml:space="preserve"> parandamiseks</w:t>
            </w:r>
            <w:r w:rsidRPr="00EC43A2">
              <w:t xml:space="preserve"> ning Tööinspektsiooni rolli </w:t>
            </w:r>
            <w:r w:rsidR="0078395C">
              <w:t xml:space="preserve">tõhustamiseks </w:t>
            </w:r>
            <w:r w:rsidRPr="00EC43A2">
              <w:t>haiguste ennetamise</w:t>
            </w:r>
            <w:r w:rsidR="00E62D3D">
              <w:t>l</w:t>
            </w:r>
            <w:r w:rsidRPr="00EC43A2">
              <w:t xml:space="preserve"> ja uurimise</w:t>
            </w:r>
            <w:r w:rsidR="00E62D3D">
              <w:t>l</w:t>
            </w:r>
            <w:r w:rsidRPr="00EC43A2">
              <w:t xml:space="preserve">. </w:t>
            </w:r>
            <w:r w:rsidR="00E62D3D">
              <w:t>T</w:t>
            </w:r>
            <w:r w:rsidRPr="00EC43A2">
              <w:t xml:space="preserve">ulemused </w:t>
            </w:r>
            <w:r w:rsidR="00E62D3D">
              <w:t xml:space="preserve">panustavad </w:t>
            </w:r>
            <w:r w:rsidRPr="00EC43A2">
              <w:t>täpsema</w:t>
            </w:r>
            <w:r w:rsidR="00094CE1">
              <w:t>ss</w:t>
            </w:r>
            <w:r w:rsidRPr="00EC43A2">
              <w:t>e diagnoosimis</w:t>
            </w:r>
            <w:r w:rsidR="00094CE1">
              <w:t>se</w:t>
            </w:r>
            <w:r w:rsidR="0050119D">
              <w:t>, töö ja haiguste põhju</w:t>
            </w:r>
            <w:r w:rsidR="00094CE1">
              <w:t>s</w:t>
            </w:r>
            <w:r w:rsidR="0050119D">
              <w:t>liku seose tuvastamise protsessi</w:t>
            </w:r>
            <w:r w:rsidRPr="00EC43A2">
              <w:t xml:space="preserve"> ja õiglaste hüvitiste määramis</w:t>
            </w:r>
            <w:r w:rsidR="00A3205A">
              <w:t>se</w:t>
            </w:r>
            <w:r w:rsidRPr="00EC43A2">
              <w:t>.</w:t>
            </w:r>
            <w:r w:rsidR="00E42B07">
              <w:t xml:space="preserve"> </w:t>
            </w:r>
            <w:r w:rsidRPr="00EC43A2">
              <w:t xml:space="preserve">Uuringust saadud teave aitab kaardistada võimalikud </w:t>
            </w:r>
            <w:r w:rsidR="00E75CAE">
              <w:t>regulatsioonide muudatused</w:t>
            </w:r>
            <w:r w:rsidRPr="00EC43A2">
              <w:t xml:space="preserve">, näiteks tööst põhjustatud haiguste ja kutsehaiguste </w:t>
            </w:r>
            <w:r w:rsidR="00E75CAE">
              <w:t>täpsem eristamine</w:t>
            </w:r>
            <w:r w:rsidRPr="00EC43A2">
              <w:t xml:space="preserve">, </w:t>
            </w:r>
            <w:r w:rsidR="00F225F7">
              <w:t xml:space="preserve">tööst põhjustatud tervisekahjude </w:t>
            </w:r>
            <w:r w:rsidRPr="00EC43A2">
              <w:t>hüvitamismehhanismide ühtlustamine</w:t>
            </w:r>
            <w:r w:rsidR="00510476">
              <w:t>,</w:t>
            </w:r>
            <w:r w:rsidRPr="00EC43A2">
              <w:t xml:space="preserve"> riikliku ja tööandjate vastutuse jaotuse täpsustamine. </w:t>
            </w:r>
            <w:r w:rsidR="00D322A1">
              <w:t xml:space="preserve">Tulemusena </w:t>
            </w:r>
            <w:r w:rsidRPr="00EC43A2">
              <w:t>luua</w:t>
            </w:r>
            <w:r w:rsidR="00D322A1">
              <w:t>kse</w:t>
            </w:r>
            <w:r w:rsidRPr="00EC43A2">
              <w:t xml:space="preserve"> õiglasem ja tõhusam </w:t>
            </w:r>
            <w:r w:rsidR="00510476">
              <w:t>tööst põhjustatud tervise</w:t>
            </w:r>
            <w:r w:rsidRPr="00EC43A2">
              <w:t>kahju</w:t>
            </w:r>
            <w:r w:rsidR="00D41320">
              <w:t xml:space="preserve">de </w:t>
            </w:r>
            <w:r w:rsidRPr="00EC43A2">
              <w:t>hüvitamise süsteem</w:t>
            </w:r>
            <w:r w:rsidR="00E51054">
              <w:t xml:space="preserve"> ning </w:t>
            </w:r>
            <w:r w:rsidR="00E73D6F">
              <w:t xml:space="preserve">efektiivsem, arusaadavam ja läbipaistva </w:t>
            </w:r>
            <w:r w:rsidR="00E51054">
              <w:t>KH ja TPH diagnoosimise protsess</w:t>
            </w:r>
            <w:r w:rsidRPr="00EC43A2">
              <w:t>.</w:t>
            </w:r>
            <w:r w:rsidR="00510476">
              <w:t xml:space="preserve"> </w:t>
            </w:r>
            <w:r w:rsidRPr="00EC43A2">
              <w:t>Töötajate</w:t>
            </w:r>
            <w:r w:rsidR="008949FC">
              <w:t>le</w:t>
            </w:r>
            <w:r w:rsidRPr="00EC43A2">
              <w:t xml:space="preserve"> </w:t>
            </w:r>
            <w:r w:rsidR="00107A60">
              <w:t xml:space="preserve">peaks </w:t>
            </w:r>
            <w:r w:rsidRPr="00EC43A2">
              <w:t xml:space="preserve">muudatused </w:t>
            </w:r>
            <w:r w:rsidR="00107A60">
              <w:t xml:space="preserve">tooma kaasa </w:t>
            </w:r>
            <w:r w:rsidRPr="00EC43A2">
              <w:t>suurema õiguskindlus</w:t>
            </w:r>
            <w:r w:rsidR="00107A60">
              <w:t>e</w:t>
            </w:r>
            <w:r w:rsidRPr="00EC43A2">
              <w:t xml:space="preserve"> ja lihtsama ligipääsu kahjuhüvitistele. Tööandjatele </w:t>
            </w:r>
            <w:r w:rsidR="0040771A">
              <w:t xml:space="preserve">peaks tekkima </w:t>
            </w:r>
            <w:r w:rsidR="000A6BC8">
              <w:t xml:space="preserve">selgem </w:t>
            </w:r>
            <w:r w:rsidR="0063736A">
              <w:t xml:space="preserve">arusaam </w:t>
            </w:r>
            <w:r w:rsidR="0009140C">
              <w:t xml:space="preserve">KH ja TPH </w:t>
            </w:r>
            <w:r w:rsidR="00802EB2">
              <w:t>diagnoosi</w:t>
            </w:r>
            <w:r w:rsidR="005209A6">
              <w:t>me protsessist</w:t>
            </w:r>
            <w:r w:rsidR="00356D76">
              <w:t xml:space="preserve"> ning </w:t>
            </w:r>
            <w:r w:rsidR="00F225F7">
              <w:t xml:space="preserve">tööst põhjustatud tervisekahju </w:t>
            </w:r>
            <w:r w:rsidR="00356D76">
              <w:t>kahjuhüvitamise süsteemist.</w:t>
            </w:r>
          </w:p>
        </w:tc>
      </w:tr>
    </w:tbl>
    <w:p w14:paraId="7D0BE67D"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996CED" w14:paraId="278A340D" w14:textId="77777777" w:rsidTr="00996CED">
        <w:tc>
          <w:tcPr>
            <w:tcW w:w="9628" w:type="dxa"/>
          </w:tcPr>
          <w:p w14:paraId="2ABE80C2" w14:textId="6F84BADC" w:rsidR="00996CED" w:rsidRDefault="00996CED" w:rsidP="00B4159C">
            <w:pPr>
              <w:pStyle w:val="Standard"/>
              <w:jc w:val="both"/>
              <w:rPr>
                <w:b/>
                <w:bCs/>
              </w:rPr>
            </w:pPr>
            <w:r>
              <w:rPr>
                <w:b/>
                <w:bCs/>
              </w:rPr>
              <w:t xml:space="preserve">7. Selgitage, kuidas tagate, et </w:t>
            </w:r>
            <w:r w:rsidR="002E7BB7">
              <w:rPr>
                <w:b/>
                <w:bCs/>
              </w:rPr>
              <w:t>isikuandmete</w:t>
            </w:r>
            <w:r>
              <w:rPr>
                <w:b/>
                <w:bCs/>
              </w:rPr>
              <w:t xml:space="preserve"> töötlemine ei kahjusta ülemääraselt andmesubjekti õigusi ega muuda tema kohustuste mahtu</w:t>
            </w:r>
            <w:r w:rsidR="007D58EE">
              <w:rPr>
                <w:b/>
                <w:bCs/>
              </w:rPr>
              <w:t>.</w:t>
            </w:r>
          </w:p>
          <w:p w14:paraId="3255D6B7" w14:textId="509F5A3B" w:rsidR="00882FDB" w:rsidRPr="00614698" w:rsidRDefault="00882FDB">
            <w:pPr>
              <w:pStyle w:val="Standard"/>
              <w:rPr>
                <w:i/>
                <w:iCs/>
                <w:sz w:val="18"/>
                <w:szCs w:val="18"/>
              </w:rPr>
            </w:pPr>
            <w:r w:rsidRPr="00614698">
              <w:rPr>
                <w:i/>
                <w:iCs/>
                <w:sz w:val="18"/>
                <w:szCs w:val="18"/>
              </w:rPr>
              <w:t>Vajadusel loetleda täiendavaid kaitsemeetmeid</w:t>
            </w:r>
            <w:r w:rsidR="00D53520" w:rsidRPr="00614698">
              <w:rPr>
                <w:i/>
                <w:iCs/>
                <w:sz w:val="18"/>
                <w:szCs w:val="18"/>
              </w:rPr>
              <w:t xml:space="preserve"> privaatsuse riive </w:t>
            </w:r>
            <w:r w:rsidR="003F2899" w:rsidRPr="00614698">
              <w:rPr>
                <w:i/>
                <w:iCs/>
                <w:sz w:val="18"/>
                <w:szCs w:val="18"/>
              </w:rPr>
              <w:t>vähendamiseks</w:t>
            </w:r>
            <w:r w:rsidR="00767986">
              <w:rPr>
                <w:i/>
                <w:iCs/>
                <w:sz w:val="18"/>
                <w:szCs w:val="18"/>
              </w:rPr>
              <w:t>.</w:t>
            </w:r>
          </w:p>
          <w:p w14:paraId="620483EC" w14:textId="77777777" w:rsidR="00996CED" w:rsidRDefault="00996CED">
            <w:pPr>
              <w:pStyle w:val="Standard"/>
              <w:rPr>
                <w:b/>
                <w:bCs/>
              </w:rPr>
            </w:pPr>
          </w:p>
          <w:p w14:paraId="445B73FF" w14:textId="009E1ECF" w:rsidR="008147BE" w:rsidRDefault="008147BE" w:rsidP="008147BE">
            <w:pPr>
              <w:pStyle w:val="Standard"/>
            </w:pPr>
            <w:r>
              <w:t xml:space="preserve">Uuringus lähtutakse põhimõttest, et isikuandmete töötlemine oleks võimalikult piiratud ja isiku õigusi ei kahjustataks. Isiku nõusolekuta töödeldakse ainult neid andmeid, mis on vajalikud küsitluskutsete saatmiseks ja registriandmete analüüsiks, ning isiku tuvastamist võimaldavate andmete maht </w:t>
            </w:r>
            <w:r w:rsidR="00A91CA6">
              <w:t>hoitakse</w:t>
            </w:r>
            <w:r>
              <w:t xml:space="preserve"> minimaal</w:t>
            </w:r>
            <w:r w:rsidR="00776396">
              <w:t xml:space="preserve">se vajalikuna </w:t>
            </w:r>
            <w:r w:rsidR="002C6B72">
              <w:t xml:space="preserve">uurimisülesande </w:t>
            </w:r>
            <w:r w:rsidR="00443F17">
              <w:t>täitmiseks</w:t>
            </w:r>
            <w:r>
              <w:t>.</w:t>
            </w:r>
          </w:p>
          <w:p w14:paraId="037DD66E" w14:textId="77777777" w:rsidR="008147BE" w:rsidRDefault="008147BE" w:rsidP="008147BE">
            <w:pPr>
              <w:pStyle w:val="Standard"/>
            </w:pPr>
          </w:p>
          <w:p w14:paraId="2F329645" w14:textId="7F42B5B5" w:rsidR="00FA240B" w:rsidRDefault="009D63DB" w:rsidP="008147BE">
            <w:pPr>
              <w:pStyle w:val="Standard"/>
            </w:pPr>
            <w:r>
              <w:t>A</w:t>
            </w:r>
            <w:r w:rsidR="008147BE">
              <w:t>nalüüsi tulemused esitatakse agregeeritud kujul, välistades võimaluse tuvastada üksikuid isikuid. Andmetöötlus ei muuda andmesubjekti kohustusi ega anna talle uusi individuaalseid õigusi, välja arvatud võimalus vastata küsitlusele ja osaleda intervjuus, kui ta nõus</w:t>
            </w:r>
            <w:r w:rsidR="00A91CA6">
              <w:t>tub sellega</w:t>
            </w:r>
            <w:r w:rsidR="002442AD" w:rsidRPr="002442AD">
              <w:t>.</w:t>
            </w:r>
          </w:p>
          <w:p w14:paraId="358AE7F2" w14:textId="77777777" w:rsidR="00FA240B" w:rsidRDefault="00FA240B">
            <w:pPr>
              <w:pStyle w:val="Standard"/>
            </w:pPr>
          </w:p>
          <w:p w14:paraId="5F2911F5" w14:textId="77777777" w:rsidR="00BC6261" w:rsidRDefault="00BC6261">
            <w:pPr>
              <w:pStyle w:val="Standard"/>
            </w:pPr>
            <w:r>
              <w:t>Täiendavad kaitsemeetmed hõlmavad järgmisi:</w:t>
            </w:r>
          </w:p>
          <w:p w14:paraId="1CEDBBB1" w14:textId="0E48499C" w:rsidR="00731666" w:rsidRDefault="00096E52" w:rsidP="005C665E">
            <w:pPr>
              <w:pStyle w:val="Standard"/>
              <w:numPr>
                <w:ilvl w:val="0"/>
                <w:numId w:val="30"/>
              </w:numPr>
            </w:pPr>
            <w:r>
              <w:rPr>
                <w:b/>
                <w:bCs/>
              </w:rPr>
              <w:t>Ajaliselt</w:t>
            </w:r>
            <w:r w:rsidR="005C665E" w:rsidRPr="00F418B8">
              <w:rPr>
                <w:b/>
                <w:bCs/>
              </w:rPr>
              <w:t xml:space="preserve"> </w:t>
            </w:r>
            <w:r w:rsidR="002913FD">
              <w:rPr>
                <w:b/>
                <w:bCs/>
              </w:rPr>
              <w:t xml:space="preserve">ja erinevate koodidega </w:t>
            </w:r>
            <w:r w:rsidR="005C665E" w:rsidRPr="00F418B8">
              <w:rPr>
                <w:b/>
                <w:bCs/>
              </w:rPr>
              <w:t>eraldatud andmevood ühendatud registriandmete</w:t>
            </w:r>
            <w:r w:rsidR="00ED27F2">
              <w:rPr>
                <w:b/>
                <w:bCs/>
              </w:rPr>
              <w:t>le</w:t>
            </w:r>
            <w:r w:rsidR="005C665E" w:rsidRPr="00F418B8">
              <w:rPr>
                <w:b/>
                <w:bCs/>
              </w:rPr>
              <w:t xml:space="preserve"> </w:t>
            </w:r>
            <w:r w:rsidR="00270652">
              <w:rPr>
                <w:b/>
                <w:bCs/>
              </w:rPr>
              <w:t>ning</w:t>
            </w:r>
            <w:r w:rsidR="005C665E" w:rsidRPr="00F418B8">
              <w:rPr>
                <w:b/>
                <w:bCs/>
              </w:rPr>
              <w:t xml:space="preserve"> küsitluse kontaktide</w:t>
            </w:r>
            <w:r w:rsidR="00270652">
              <w:rPr>
                <w:b/>
                <w:bCs/>
              </w:rPr>
              <w:t>le</w:t>
            </w:r>
            <w:r w:rsidR="005C665E" w:rsidRPr="00F418B8">
              <w:rPr>
                <w:b/>
                <w:bCs/>
              </w:rPr>
              <w:t>.</w:t>
            </w:r>
            <w:r w:rsidR="005C665E">
              <w:t xml:space="preserve"> </w:t>
            </w:r>
          </w:p>
          <w:p w14:paraId="3FFB93BF" w14:textId="77777777" w:rsidR="00AF737A" w:rsidRDefault="00AF737A" w:rsidP="005C665E">
            <w:pPr>
              <w:pStyle w:val="Standard"/>
              <w:ind w:left="720"/>
            </w:pPr>
          </w:p>
          <w:p w14:paraId="135A20EB" w14:textId="0D8230C9" w:rsidR="00177256" w:rsidRDefault="00E228FD" w:rsidP="001D5BFF">
            <w:pPr>
              <w:pStyle w:val="Standard"/>
              <w:ind w:left="720"/>
            </w:pPr>
            <w:r>
              <w:t>Küsitluse</w:t>
            </w:r>
            <w:r w:rsidR="001D5BFF">
              <w:t xml:space="preserve"> vastuste</w:t>
            </w:r>
            <w:r>
              <w:t xml:space="preserve"> sidumine registriandmetega toimub pärast küsitluse lõppu, kui andmetest on eemaldatud </w:t>
            </w:r>
            <w:r w:rsidR="001D5BFF">
              <w:t>isikute kontaktandmed</w:t>
            </w:r>
            <w:r w:rsidR="008167BE">
              <w:t xml:space="preserve">. Registriandmed seotakse juurde </w:t>
            </w:r>
            <w:r w:rsidR="001D5BFF">
              <w:t>ainult nende isikute</w:t>
            </w:r>
            <w:r w:rsidR="008167BE">
              <w:t xml:space="preserve"> vastustele</w:t>
            </w:r>
            <w:r w:rsidR="001D5BFF">
              <w:t xml:space="preserve">, kes vastasid </w:t>
            </w:r>
            <w:r w:rsidR="008167BE">
              <w:t xml:space="preserve">kogu </w:t>
            </w:r>
            <w:r w:rsidR="001D5BFF">
              <w:t>küsitlusele</w:t>
            </w:r>
            <w:r w:rsidR="007037AF">
              <w:t>. Registriandmete ühendamise võimalus puudub</w:t>
            </w:r>
            <w:r w:rsidR="008167BE">
              <w:t xml:space="preserve"> </w:t>
            </w:r>
            <w:r w:rsidR="007037AF">
              <w:t xml:space="preserve">neile vastajatele, kes ei vastanud üldse, </w:t>
            </w:r>
            <w:r w:rsidR="008167BE">
              <w:t>keeldu</w:t>
            </w:r>
            <w:r w:rsidR="007037AF">
              <w:t>sid oma andmete töötlemisest</w:t>
            </w:r>
            <w:r w:rsidR="008167BE">
              <w:t xml:space="preserve"> või jät</w:t>
            </w:r>
            <w:r w:rsidR="007037AF">
              <w:t>sid</w:t>
            </w:r>
            <w:r w:rsidR="008167BE">
              <w:t xml:space="preserve"> vast</w:t>
            </w:r>
            <w:r w:rsidR="007037AF">
              <w:t>amise pooleli</w:t>
            </w:r>
            <w:r>
              <w:t xml:space="preserve">. </w:t>
            </w:r>
            <w:r w:rsidR="00C96449">
              <w:t>K</w:t>
            </w:r>
            <w:r w:rsidR="00832C57">
              <w:t xml:space="preserve">üsitlus ja registriandmete analüüs </w:t>
            </w:r>
            <w:r w:rsidR="00C96449">
              <w:t>toimuva järjestikku</w:t>
            </w:r>
            <w:r w:rsidR="00832C57">
              <w:t>,</w:t>
            </w:r>
            <w:r w:rsidR="00C96449">
              <w:t xml:space="preserve"> mis tähendab</w:t>
            </w:r>
            <w:r w:rsidR="00832C57">
              <w:t xml:space="preserve"> et </w:t>
            </w:r>
            <w:r w:rsidR="006D7238">
              <w:t xml:space="preserve">samaaegselt ei ole analüüsi tegeva volitatud töötleja </w:t>
            </w:r>
            <w:proofErr w:type="spellStart"/>
            <w:r w:rsidR="006D7238">
              <w:t>Centari</w:t>
            </w:r>
            <w:proofErr w:type="spellEnd"/>
            <w:r w:rsidR="006D7238">
              <w:t xml:space="preserve"> </w:t>
            </w:r>
            <w:r w:rsidR="00832C57">
              <w:t>kasutuses isikute küsitlemise kontaktandmed ja ühendatud registriandmed.</w:t>
            </w:r>
          </w:p>
          <w:p w14:paraId="2DB9F914" w14:textId="77777777" w:rsidR="005C665E" w:rsidRDefault="005C665E" w:rsidP="005C665E">
            <w:pPr>
              <w:pStyle w:val="Standard"/>
              <w:ind w:left="709"/>
            </w:pPr>
          </w:p>
          <w:p w14:paraId="23BE2680" w14:textId="476DE190" w:rsidR="00443B8A" w:rsidRDefault="00C96449" w:rsidP="005C665E">
            <w:pPr>
              <w:pStyle w:val="Standard"/>
              <w:ind w:left="709"/>
            </w:pPr>
            <w:r>
              <w:t>Küsitluskutse saatmiseks vajalike kontaktandmete saamiseks</w:t>
            </w:r>
            <w:r w:rsidR="005C665E" w:rsidRPr="00AF6A9F">
              <w:t xml:space="preserve"> </w:t>
            </w:r>
            <w:r w:rsidR="005C665E">
              <w:t xml:space="preserve">peab ühendama </w:t>
            </w:r>
            <w:r w:rsidR="005C665E" w:rsidRPr="00AF6A9F">
              <w:t xml:space="preserve">TI </w:t>
            </w:r>
            <w:r w:rsidR="005C665E">
              <w:t xml:space="preserve">ja </w:t>
            </w:r>
            <w:r w:rsidR="007E2150">
              <w:t xml:space="preserve">RR </w:t>
            </w:r>
            <w:r w:rsidR="005C665E">
              <w:t>andmed, kuna TI andmetes on inimeste kontaktandmed puudulikud (</w:t>
            </w:r>
            <w:r w:rsidR="004537D3">
              <w:t>küsitlemiseks</w:t>
            </w:r>
            <w:r w:rsidR="005C665E">
              <w:t xml:space="preserve"> on vajalik e-posti aadress). </w:t>
            </w:r>
            <w:r w:rsidR="00AB6B52">
              <w:t xml:space="preserve">TI saadab </w:t>
            </w:r>
            <w:proofErr w:type="spellStart"/>
            <w:r w:rsidR="00AB6B52">
              <w:t>RR-le</w:t>
            </w:r>
            <w:proofErr w:type="spellEnd"/>
            <w:r w:rsidR="00AB6B52">
              <w:t xml:space="preserve"> isikukoodide ja pseudokoodide võtme koos tervisekahjustuse liigiga. </w:t>
            </w:r>
            <w:r w:rsidR="00CD3F16" w:rsidRPr="00CD3F16">
              <w:t xml:space="preserve">Küsitluskutseks ja valimi moodustamiseks vajalikud andmed </w:t>
            </w:r>
            <w:r w:rsidR="00CD3F16" w:rsidRPr="00CD3F16">
              <w:lastRenderedPageBreak/>
              <w:t>(</w:t>
            </w:r>
            <w:r w:rsidR="00157759">
              <w:t xml:space="preserve">nimi, </w:t>
            </w:r>
            <w:r w:rsidR="00CD3F16" w:rsidRPr="00CD3F16">
              <w:t xml:space="preserve">e-posti aadress ja tööst põhjustatud tervisekahju liik) saadab RR koos küsitluse pseudokoodiga </w:t>
            </w:r>
            <w:proofErr w:type="spellStart"/>
            <w:r w:rsidR="00CD3F16" w:rsidRPr="00CD3F16">
              <w:t>Centarile</w:t>
            </w:r>
            <w:proofErr w:type="spellEnd"/>
            <w:r w:rsidR="00CD3F16" w:rsidRPr="00CD3F16">
              <w:t xml:space="preserve">. </w:t>
            </w:r>
          </w:p>
          <w:p w14:paraId="14127B0E" w14:textId="77777777" w:rsidR="00443B8A" w:rsidRDefault="00443B8A" w:rsidP="005C665E">
            <w:pPr>
              <w:pStyle w:val="Standard"/>
              <w:ind w:left="709"/>
            </w:pPr>
          </w:p>
          <w:p w14:paraId="52953FF1" w14:textId="13829B97" w:rsidR="005C665E" w:rsidRDefault="00CD3F16" w:rsidP="005C665E">
            <w:pPr>
              <w:pStyle w:val="Standard"/>
              <w:ind w:left="709"/>
            </w:pPr>
            <w:proofErr w:type="spellStart"/>
            <w:r w:rsidRPr="00CD3F16">
              <w:t>Centar</w:t>
            </w:r>
            <w:proofErr w:type="spellEnd"/>
            <w:r w:rsidRPr="00CD3F16">
              <w:t xml:space="preserve"> viib läbi küsitluse, kustutab kõik kontaktandmed ning saadab </w:t>
            </w:r>
            <w:proofErr w:type="spellStart"/>
            <w:r w:rsidRPr="00CD3F16">
              <w:t>RR-ile</w:t>
            </w:r>
            <w:proofErr w:type="spellEnd"/>
            <w:r w:rsidRPr="00CD3F16">
              <w:t xml:space="preserve"> ainult küsitlusele vastanute küsitluse pseudokoodid. Sellele ühendab RR juurde registriandmete pseudokoodi, mille abil liidetakse hiljem küsitlusandmetele juurde registriandmed.</w:t>
            </w:r>
            <w:r w:rsidR="0006643A">
              <w:t xml:space="preserve"> Kasutusele võetakse kaks pseudokoodi</w:t>
            </w:r>
            <w:r w:rsidR="00093920">
              <w:t>: registriandmete pseudokood ja küsitluse pseudokood</w:t>
            </w:r>
            <w:r w:rsidR="00443B8A">
              <w:t xml:space="preserve"> (küsitluskood)</w:t>
            </w:r>
            <w:r w:rsidR="00093920">
              <w:t>, et välistada küsitluse kontaktandmete otse sidumise võimalust registriandmetega)</w:t>
            </w:r>
            <w:r w:rsidR="0006643A">
              <w:t xml:space="preserve"> </w:t>
            </w:r>
          </w:p>
          <w:p w14:paraId="42C2EBEC" w14:textId="77777777" w:rsidR="005C665E" w:rsidRDefault="005C665E" w:rsidP="005C665E">
            <w:pPr>
              <w:pStyle w:val="Standard"/>
              <w:ind w:left="709"/>
            </w:pPr>
          </w:p>
          <w:p w14:paraId="4AE1A1BD" w14:textId="6EF486C4" w:rsidR="005C665E" w:rsidRDefault="00880E83" w:rsidP="005C665E">
            <w:pPr>
              <w:pStyle w:val="Standard"/>
              <w:ind w:left="709"/>
            </w:pPr>
            <w:r>
              <w:t>Ühendatud registriandme</w:t>
            </w:r>
            <w:r w:rsidR="000647A2">
              <w:t>d</w:t>
            </w:r>
            <w:r>
              <w:t xml:space="preserve"> </w:t>
            </w:r>
            <w:r w:rsidR="000647A2">
              <w:t xml:space="preserve">edastatavad registripidajad </w:t>
            </w:r>
            <w:proofErr w:type="spellStart"/>
            <w:r w:rsidR="000647A2">
              <w:t>Centarile</w:t>
            </w:r>
            <w:proofErr w:type="spellEnd"/>
            <w:r w:rsidR="000647A2">
              <w:t xml:space="preserve"> pärast küsitlusandmetest </w:t>
            </w:r>
            <w:r w:rsidR="000B3BE2">
              <w:t>kontaktide kustutamist.</w:t>
            </w:r>
            <w:r w:rsidR="00225F02">
              <w:t xml:space="preserve"> Seega ei ole </w:t>
            </w:r>
            <w:proofErr w:type="spellStart"/>
            <w:r w:rsidR="00225F02">
              <w:t>Centari</w:t>
            </w:r>
            <w:proofErr w:type="spellEnd"/>
            <w:r w:rsidR="0013022A">
              <w:t xml:space="preserve"> kasutuses</w:t>
            </w:r>
            <w:r w:rsidR="00225F02">
              <w:t xml:space="preserve"> samaaegselt </w:t>
            </w:r>
            <w:r w:rsidR="0013022A">
              <w:t>isikute kontaktandmeid ja ühendatu</w:t>
            </w:r>
            <w:r w:rsidR="00B958A8">
              <w:t>d</w:t>
            </w:r>
            <w:r w:rsidR="0013022A">
              <w:t xml:space="preserve"> registriandmeid, mis </w:t>
            </w:r>
            <w:r w:rsidR="00B958A8">
              <w:t>välistab olukorra</w:t>
            </w:r>
            <w:r w:rsidR="00A420AD">
              <w:t>,</w:t>
            </w:r>
            <w:r w:rsidR="00B958A8">
              <w:t xml:space="preserve"> kus registriandmed oleksid </w:t>
            </w:r>
            <w:r w:rsidR="00C93A2B">
              <w:t>otseselt tuvastatavad</w:t>
            </w:r>
            <w:r w:rsidR="007D4065">
              <w:t xml:space="preserve"> (vt ka taotluse küsimus 8)</w:t>
            </w:r>
            <w:r w:rsidR="001B221A">
              <w:t xml:space="preserve">. </w:t>
            </w:r>
            <w:r w:rsidR="000B3BE2">
              <w:t xml:space="preserve"> </w:t>
            </w:r>
          </w:p>
          <w:p w14:paraId="4D06A3CE" w14:textId="77777777" w:rsidR="005C665E" w:rsidRDefault="005C665E" w:rsidP="005C665E">
            <w:pPr>
              <w:pStyle w:val="Standard"/>
              <w:ind w:left="709"/>
            </w:pPr>
          </w:p>
          <w:p w14:paraId="5F286543" w14:textId="77777777" w:rsidR="002D58B1" w:rsidRPr="00F418B8" w:rsidRDefault="00675EC0" w:rsidP="00BC6261">
            <w:pPr>
              <w:pStyle w:val="Standard"/>
              <w:numPr>
                <w:ilvl w:val="0"/>
                <w:numId w:val="30"/>
              </w:numPr>
              <w:rPr>
                <w:b/>
                <w:bCs/>
              </w:rPr>
            </w:pPr>
            <w:r w:rsidRPr="00F418B8">
              <w:rPr>
                <w:b/>
                <w:bCs/>
              </w:rPr>
              <w:t>Registriandmed pseudonüümitakse ja analüüs toimub pseudonüümitud andmetega.</w:t>
            </w:r>
            <w:r w:rsidR="0074026C" w:rsidRPr="00F418B8">
              <w:rPr>
                <w:b/>
                <w:bCs/>
              </w:rPr>
              <w:t xml:space="preserve"> </w:t>
            </w:r>
            <w:proofErr w:type="spellStart"/>
            <w:r w:rsidR="0074026C" w:rsidRPr="00F418B8">
              <w:rPr>
                <w:b/>
                <w:bCs/>
              </w:rPr>
              <w:t>Pseudonüümimine</w:t>
            </w:r>
            <w:proofErr w:type="spellEnd"/>
            <w:r w:rsidR="0074026C" w:rsidRPr="00F418B8">
              <w:rPr>
                <w:b/>
                <w:bCs/>
              </w:rPr>
              <w:t xml:space="preserve"> toimub enne andmete edastamist </w:t>
            </w:r>
            <w:proofErr w:type="spellStart"/>
            <w:r w:rsidR="0074026C" w:rsidRPr="00F418B8">
              <w:rPr>
                <w:b/>
                <w:bCs/>
              </w:rPr>
              <w:t>Centarile</w:t>
            </w:r>
            <w:proofErr w:type="spellEnd"/>
            <w:r w:rsidR="0074026C" w:rsidRPr="00F418B8">
              <w:rPr>
                <w:b/>
                <w:bCs/>
              </w:rPr>
              <w:t xml:space="preserve">. </w:t>
            </w:r>
            <w:proofErr w:type="spellStart"/>
            <w:r w:rsidR="0074026C" w:rsidRPr="00F418B8">
              <w:rPr>
                <w:b/>
                <w:bCs/>
              </w:rPr>
              <w:t>Centaril</w:t>
            </w:r>
            <w:proofErr w:type="spellEnd"/>
            <w:r w:rsidR="0074026C" w:rsidRPr="00F418B8">
              <w:rPr>
                <w:b/>
                <w:bCs/>
              </w:rPr>
              <w:t xml:space="preserve"> pole ligipääsu </w:t>
            </w:r>
            <w:proofErr w:type="spellStart"/>
            <w:r w:rsidR="0074026C" w:rsidRPr="00F418B8">
              <w:rPr>
                <w:b/>
                <w:bCs/>
              </w:rPr>
              <w:t>pseudonüümimise</w:t>
            </w:r>
            <w:proofErr w:type="spellEnd"/>
            <w:r w:rsidR="0074026C" w:rsidRPr="00F418B8">
              <w:rPr>
                <w:b/>
                <w:bCs/>
              </w:rPr>
              <w:t xml:space="preserve"> võtmele. </w:t>
            </w:r>
          </w:p>
          <w:p w14:paraId="4C6301C3" w14:textId="35E300BE" w:rsidR="00996CED" w:rsidRDefault="00F60B5A" w:rsidP="002D58B1">
            <w:pPr>
              <w:pStyle w:val="Standard"/>
              <w:ind w:left="720"/>
            </w:pPr>
            <w:r>
              <w:t xml:space="preserve">Andmete liikumise ja </w:t>
            </w:r>
            <w:proofErr w:type="spellStart"/>
            <w:r>
              <w:t>pseudonüümimise</w:t>
            </w:r>
            <w:proofErr w:type="spellEnd"/>
            <w:r>
              <w:t xml:space="preserve"> </w:t>
            </w:r>
            <w:r w:rsidR="002D58B1">
              <w:t xml:space="preserve">üldine kirjeldus ja põhjendus on järgnev: </w:t>
            </w:r>
            <w:r w:rsidR="00B814D5">
              <w:t>TI</w:t>
            </w:r>
            <w:r w:rsidR="001C6A9B">
              <w:t xml:space="preserve"> </w:t>
            </w:r>
            <w:r w:rsidR="00A420AD">
              <w:t>võtab registrist isiku</w:t>
            </w:r>
            <w:r w:rsidR="00CA2EDD">
              <w:t>te loetelu</w:t>
            </w:r>
            <w:r w:rsidR="00A420AD">
              <w:t>,</w:t>
            </w:r>
            <w:r w:rsidR="001C6A9B">
              <w:t xml:space="preserve"> loob</w:t>
            </w:r>
            <w:r w:rsidR="00A420AD">
              <w:t xml:space="preserve"> neile</w:t>
            </w:r>
            <w:r w:rsidR="001C6A9B">
              <w:t xml:space="preserve"> isikukoodi ja pseudokoodi võtme ning jagab seda võtit </w:t>
            </w:r>
            <w:r w:rsidR="00D0157D">
              <w:t>SKA</w:t>
            </w:r>
            <w:r w:rsidR="00010C15">
              <w:t xml:space="preserve"> ja</w:t>
            </w:r>
            <w:r w:rsidR="001C6A9B">
              <w:t xml:space="preserve"> </w:t>
            </w:r>
            <w:proofErr w:type="spellStart"/>
            <w:r w:rsidR="00B814D5">
              <w:t>TK</w:t>
            </w:r>
            <w:r w:rsidR="00010C15">
              <w:t>-ga</w:t>
            </w:r>
            <w:proofErr w:type="spellEnd"/>
            <w:r w:rsidR="00010C15">
              <w:t>.</w:t>
            </w:r>
            <w:r w:rsidR="00013E06">
              <w:t xml:space="preserve"> </w:t>
            </w:r>
            <w:r w:rsidR="001B3047">
              <w:t xml:space="preserve">RR </w:t>
            </w:r>
            <w:r w:rsidR="00AB64EA">
              <w:t>andmepäringu jaoks lisa</w:t>
            </w:r>
            <w:r w:rsidR="00785531">
              <w:t>b TI</w:t>
            </w:r>
            <w:r w:rsidR="00AB64EA">
              <w:t xml:space="preserve"> isiku</w:t>
            </w:r>
            <w:r w:rsidR="00785531">
              <w:t>koodi</w:t>
            </w:r>
            <w:r w:rsidR="00AB64EA">
              <w:t xml:space="preserve"> ja pseudokoodi võtmele lisa-andmeühikuna </w:t>
            </w:r>
            <w:r w:rsidR="00FE043D">
              <w:t>tööst põhjustatud tervisekahju lii</w:t>
            </w:r>
            <w:r w:rsidR="00785531">
              <w:t>gi</w:t>
            </w:r>
            <w:r w:rsidR="00FE043D">
              <w:t xml:space="preserve"> (TPH, KH, TÕ)</w:t>
            </w:r>
            <w:r w:rsidR="00E26552">
              <w:t xml:space="preserve">, et </w:t>
            </w:r>
            <w:r w:rsidR="00785531">
              <w:t xml:space="preserve">RR </w:t>
            </w:r>
            <w:r w:rsidR="00E26552">
              <w:t xml:space="preserve">saaks kasutada sama võtit nii küsitluseks vajalike kontaktandmete edastamiseks kui </w:t>
            </w:r>
            <w:r w:rsidR="009A04A6">
              <w:t>ühendatud registriandmete edastamiseks</w:t>
            </w:r>
            <w:r w:rsidR="001C6A9B">
              <w:t xml:space="preserve">. </w:t>
            </w:r>
            <w:r w:rsidR="004B548E">
              <w:t xml:space="preserve">Võtit kasutades võtavad registripidajad </w:t>
            </w:r>
            <w:r w:rsidR="009A04A6">
              <w:t>registr</w:t>
            </w:r>
            <w:r w:rsidR="00A420AD">
              <w:t>itest</w:t>
            </w:r>
            <w:r w:rsidR="009A04A6">
              <w:t xml:space="preserve"> päringule vastavas</w:t>
            </w:r>
            <w:r w:rsidR="004B548E">
              <w:t xml:space="preserve"> andmekoosseisus andmed ja edastavad need </w:t>
            </w:r>
            <w:r w:rsidR="00B34201">
              <w:t>ilma isikukoodita</w:t>
            </w:r>
            <w:r w:rsidR="00EC6463">
              <w:t xml:space="preserve">, aga </w:t>
            </w:r>
            <w:r w:rsidR="00B34201">
              <w:t xml:space="preserve">kasutades </w:t>
            </w:r>
            <w:r w:rsidR="004B548E">
              <w:t>pseudokoodi</w:t>
            </w:r>
            <w:r w:rsidR="005506C8">
              <w:t>,</w:t>
            </w:r>
            <w:r w:rsidR="004B548E">
              <w:t xml:space="preserve"> </w:t>
            </w:r>
            <w:proofErr w:type="spellStart"/>
            <w:r w:rsidR="00B57332">
              <w:t>Centarile</w:t>
            </w:r>
            <w:proofErr w:type="spellEnd"/>
            <w:r w:rsidR="00B57332">
              <w:t xml:space="preserve">. Seega saab </w:t>
            </w:r>
            <w:proofErr w:type="spellStart"/>
            <w:r w:rsidR="00B57332">
              <w:t>Centar</w:t>
            </w:r>
            <w:proofErr w:type="spellEnd"/>
            <w:r w:rsidR="00B57332">
              <w:t xml:space="preserve"> andmed pseudonüümitud kujul. Registrite vahel liigub </w:t>
            </w:r>
            <w:proofErr w:type="spellStart"/>
            <w:r w:rsidR="00191621">
              <w:t>pseudonüümimise</w:t>
            </w:r>
            <w:proofErr w:type="spellEnd"/>
            <w:r w:rsidR="00191621">
              <w:t xml:space="preserve"> võti</w:t>
            </w:r>
            <w:r w:rsidR="007D1E66">
              <w:t>, aga</w:t>
            </w:r>
            <w:r w:rsidR="00191621">
              <w:t xml:space="preserve"> ei liigu teiste registrite andmed. Seeläbi vähendatakse </w:t>
            </w:r>
            <w:r w:rsidR="00747175">
              <w:t xml:space="preserve">ühendatud registriandmete analüüsiks </w:t>
            </w:r>
            <w:r w:rsidR="00A420AD">
              <w:t>vajalike</w:t>
            </w:r>
            <w:r w:rsidR="00747175">
              <w:t xml:space="preserve"> </w:t>
            </w:r>
            <w:r w:rsidR="00191621">
              <w:t xml:space="preserve">andmete liikumist ning </w:t>
            </w:r>
            <w:r w:rsidR="000973D5">
              <w:t xml:space="preserve">isikute </w:t>
            </w:r>
            <w:r w:rsidR="00191621">
              <w:t xml:space="preserve">tuvastamist minimaalse võimalikuni. </w:t>
            </w:r>
            <w:r w:rsidR="00D905C2">
              <w:t xml:space="preserve">Andmete ühendamise </w:t>
            </w:r>
            <w:r w:rsidR="00D905C2" w:rsidRPr="00D905C2">
              <w:t>protsessi tulemusena moodustub pseudonüümitud (</w:t>
            </w:r>
            <w:proofErr w:type="spellStart"/>
            <w:r w:rsidR="00D905C2" w:rsidRPr="00D905C2">
              <w:t>umbisikustatud</w:t>
            </w:r>
            <w:proofErr w:type="spellEnd"/>
            <w:r w:rsidR="00D905C2" w:rsidRPr="00D905C2">
              <w:t xml:space="preserve">) andmebaas, mida </w:t>
            </w:r>
            <w:proofErr w:type="spellStart"/>
            <w:r w:rsidR="00D905C2" w:rsidRPr="00D905C2">
              <w:t>Centar</w:t>
            </w:r>
            <w:proofErr w:type="spellEnd"/>
            <w:r w:rsidR="00D905C2" w:rsidRPr="00D905C2">
              <w:t xml:space="preserve"> kasutab andmete statistiliseks töötluseks vastavalt isikuandmete kaitse seaduse § 6 lõikele 1 analüüsi eesmärkide saavutamiseks. Protsessi detailsem kirjeldus </w:t>
            </w:r>
            <w:r w:rsidR="00734984">
              <w:t xml:space="preserve">esitatakse taotluse küsimuse nr </w:t>
            </w:r>
            <w:r w:rsidR="00D905C2" w:rsidRPr="00982842">
              <w:t>8</w:t>
            </w:r>
            <w:r w:rsidR="00734984" w:rsidRPr="00982842">
              <w:t xml:space="preserve"> vastuses</w:t>
            </w:r>
            <w:r w:rsidR="00D905C2" w:rsidRPr="00982842">
              <w:t>.</w:t>
            </w:r>
          </w:p>
          <w:p w14:paraId="6F04F7C7" w14:textId="77777777" w:rsidR="0087200E" w:rsidRDefault="0087200E" w:rsidP="002D58B1">
            <w:pPr>
              <w:pStyle w:val="Standard"/>
              <w:ind w:left="720"/>
            </w:pPr>
          </w:p>
          <w:p w14:paraId="7EB98AEB" w14:textId="77777777" w:rsidR="00F418B8" w:rsidRDefault="00F418B8" w:rsidP="00F418B8">
            <w:pPr>
              <w:pStyle w:val="Standard"/>
              <w:numPr>
                <w:ilvl w:val="0"/>
                <w:numId w:val="30"/>
              </w:numPr>
            </w:pPr>
            <w:r w:rsidRPr="00F418B8">
              <w:rPr>
                <w:b/>
                <w:bCs/>
              </w:rPr>
              <w:t>Vabatahtlik ja informeeritud osalemine küsitlusele vastamisel ja intervjuudes</w:t>
            </w:r>
            <w:r>
              <w:t xml:space="preserve">. </w:t>
            </w:r>
          </w:p>
          <w:p w14:paraId="4E93C3FE" w14:textId="2A25648B" w:rsidR="00051BF7" w:rsidRDefault="001D064E" w:rsidP="001D064E">
            <w:pPr>
              <w:pStyle w:val="Standard"/>
              <w:ind w:left="720"/>
            </w:pPr>
            <w:r>
              <w:t xml:space="preserve">Küsitluses ja intervjuudes osalemine toimub ainult isiku nõusolekul. Küsitluskutses selgitatakse, kust kontaktandmed pärinevad ja kuidas andmeid kasutatakse. Vastaja võib küsitlusest keelduda, mille järel tema poole rohkem ei pöörduta. </w:t>
            </w:r>
            <w:r w:rsidR="003417E4">
              <w:t>Neile, kes küsitlusele vastamisest keeldunud ei ole, kuid kes pole veel ka küsitlust täitnud, saadetakse m</w:t>
            </w:r>
            <w:r>
              <w:t xml:space="preserve">eeldetuletusi maksimaalselt kolm korda, et </w:t>
            </w:r>
            <w:r w:rsidR="00A359B2">
              <w:t xml:space="preserve">inimesi </w:t>
            </w:r>
            <w:r>
              <w:t xml:space="preserve">mitte ülemääraselt tülitada. </w:t>
            </w:r>
            <w:r w:rsidR="00AF6A9F" w:rsidRPr="00AF6A9F">
              <w:t>Küsitluse viimase küsimusena küsitakse isiku nõusolekut temaga intervjuu läbiviimiseks</w:t>
            </w:r>
            <w:r w:rsidR="00C47F1B">
              <w:t xml:space="preserve"> ja intervjuudele värvatakse inimesi nende seast, kes nõusoleku and</w:t>
            </w:r>
            <w:r w:rsidR="00455349">
              <w:t>si</w:t>
            </w:r>
            <w:r w:rsidR="00C47F1B">
              <w:t>d</w:t>
            </w:r>
            <w:r w:rsidR="00AF6A9F" w:rsidRPr="00AF6A9F">
              <w:t>. Seega toimub hilisem intervjueerimine ainult isiku nõusolekul.</w:t>
            </w:r>
            <w:r w:rsidR="00346968">
              <w:t xml:space="preserve"> </w:t>
            </w:r>
            <w:r w:rsidR="00F23EF3">
              <w:t xml:space="preserve">Enne intervjuud nõusoleku tagasi võtnud inimestega me intervjuud ei tee ja pärast intervjuud nõusoleku tagasi võtnud inimeste intervjuud me kustutame. </w:t>
            </w:r>
            <w:r w:rsidR="00F23EF3" w:rsidRPr="007B2CA1">
              <w:t>Piisava hulga intervjuude tagamiseks kaasame valimisse suurema arvu potentsiaalseid intervjueeritavaid.</w:t>
            </w:r>
          </w:p>
          <w:p w14:paraId="483A2448" w14:textId="77777777" w:rsidR="00AF6A9F" w:rsidRDefault="00AF6A9F">
            <w:pPr>
              <w:pStyle w:val="Standard"/>
            </w:pPr>
          </w:p>
          <w:p w14:paraId="18E3055D" w14:textId="56EEA58F" w:rsidR="001B062B" w:rsidRDefault="00106638" w:rsidP="00106638">
            <w:pPr>
              <w:pStyle w:val="Standard"/>
              <w:numPr>
                <w:ilvl w:val="0"/>
                <w:numId w:val="30"/>
              </w:numPr>
            </w:pPr>
            <w:r w:rsidRPr="008D3F7C">
              <w:rPr>
                <w:b/>
                <w:bCs/>
              </w:rPr>
              <w:t xml:space="preserve">ETU </w:t>
            </w:r>
            <w:r w:rsidR="00305F54" w:rsidRPr="008D3F7C">
              <w:rPr>
                <w:b/>
                <w:bCs/>
              </w:rPr>
              <w:t xml:space="preserve">ja </w:t>
            </w:r>
            <w:r w:rsidRPr="008D3F7C">
              <w:rPr>
                <w:b/>
                <w:bCs/>
              </w:rPr>
              <w:t xml:space="preserve">TEU analüüs toimub </w:t>
            </w:r>
            <w:r w:rsidR="001B062B" w:rsidRPr="008D3F7C">
              <w:rPr>
                <w:b/>
                <w:bCs/>
              </w:rPr>
              <w:t>Statistikaameti teadlaste keskkonnas (RDP)</w:t>
            </w:r>
            <w:r w:rsidR="008E5849" w:rsidRPr="008D3F7C">
              <w:rPr>
                <w:b/>
                <w:bCs/>
              </w:rPr>
              <w:t>,</w:t>
            </w:r>
            <w:r w:rsidR="008E5849">
              <w:t xml:space="preserve"> kus isikuid tuvastada ei saa (andmed </w:t>
            </w:r>
            <w:r w:rsidR="001B062B" w:rsidRPr="001B062B">
              <w:t>pseudonüümitud kujul</w:t>
            </w:r>
            <w:r w:rsidR="008E5849">
              <w:t xml:space="preserve">). </w:t>
            </w:r>
            <w:r w:rsidR="008E5849" w:rsidRPr="008E5849">
              <w:t xml:space="preserve">Kõik väljastatavad tulemused läbivad </w:t>
            </w:r>
            <w:proofErr w:type="spellStart"/>
            <w:r w:rsidR="008E5849" w:rsidRPr="008E5849">
              <w:t>aimatavuse</w:t>
            </w:r>
            <w:proofErr w:type="spellEnd"/>
            <w:r w:rsidR="008E5849" w:rsidRPr="008E5849">
              <w:t xml:space="preserve"> kontrolli, et välistada üksikisikute identifitseerimise võimalus.</w:t>
            </w:r>
          </w:p>
          <w:p w14:paraId="1D392271" w14:textId="77777777" w:rsidR="008E5849" w:rsidRDefault="008E5849" w:rsidP="008E5849">
            <w:pPr>
              <w:pStyle w:val="Standard"/>
              <w:ind w:left="720"/>
            </w:pPr>
          </w:p>
          <w:p w14:paraId="57C63444" w14:textId="43A40564" w:rsidR="00996CED" w:rsidRDefault="00AE4E8C" w:rsidP="001B062B">
            <w:pPr>
              <w:pStyle w:val="Standard"/>
              <w:ind w:left="720"/>
            </w:pPr>
            <w:r w:rsidRPr="00860035">
              <w:t xml:space="preserve">Kuna uuringus kasutatakse juba varem kogutud riiklikke andmeid ja valimipõhiseid </w:t>
            </w:r>
            <w:r w:rsidRPr="00860035">
              <w:lastRenderedPageBreak/>
              <w:t xml:space="preserve">küsitlusi, </w:t>
            </w:r>
            <w:r w:rsidRPr="00860035">
              <w:rPr>
                <w:b/>
                <w:bCs/>
              </w:rPr>
              <w:t>minimeeritakse inimeste lisaküsitlemise vajadust ja väl</w:t>
            </w:r>
            <w:r>
              <w:rPr>
                <w:b/>
                <w:bCs/>
              </w:rPr>
              <w:t>d</w:t>
            </w:r>
            <w:r w:rsidRPr="00860035">
              <w:rPr>
                <w:b/>
                <w:bCs/>
              </w:rPr>
              <w:t>itakse andmesubjektide tarbetut koormamist</w:t>
            </w:r>
            <w:r w:rsidRPr="00860035">
              <w:t>.</w:t>
            </w:r>
            <w:r>
              <w:t xml:space="preserve"> </w:t>
            </w:r>
            <w:r w:rsidR="00A24CD2">
              <w:t xml:space="preserve">ETU ja TEU </w:t>
            </w:r>
            <w:r w:rsidR="00305F54" w:rsidRPr="00305F54">
              <w:t>on laiaulatuslikud regulaars</w:t>
            </w:r>
            <w:r w:rsidR="00A24CD2">
              <w:t>ed</w:t>
            </w:r>
            <w:r w:rsidR="00305F54" w:rsidRPr="00305F54">
              <w:t xml:space="preserve"> valimipõhised Eesti elanike küsitlused, milles muuhulgas </w:t>
            </w:r>
            <w:r w:rsidR="00A24CD2">
              <w:t xml:space="preserve">küsitakse </w:t>
            </w:r>
            <w:r w:rsidR="00305F54" w:rsidRPr="00305F54">
              <w:t>inimese hinnang</w:t>
            </w:r>
            <w:r w:rsidR="00A24CD2">
              <w:t>ut</w:t>
            </w:r>
            <w:r w:rsidR="00305F54" w:rsidRPr="00305F54">
              <w:t xml:space="preserve"> oma tervislikule seisundile, tervisekahjustuste olemasolu</w:t>
            </w:r>
            <w:r w:rsidR="00A24CD2">
              <w:t>le</w:t>
            </w:r>
            <w:r w:rsidR="00305F54" w:rsidRPr="00305F54">
              <w:t xml:space="preserve"> ja tööga</w:t>
            </w:r>
            <w:r w:rsidR="00A24CD2">
              <w:t xml:space="preserve"> seotusele</w:t>
            </w:r>
            <w:r w:rsidR="00305F54" w:rsidRPr="00305F54">
              <w:t>. Kasutades varem kogutud andmeid välistame vajaduse inimestelt küsida samu küsimusi</w:t>
            </w:r>
            <w:r w:rsidR="008F0A44">
              <w:t xml:space="preserve"> ja </w:t>
            </w:r>
            <w:r w:rsidR="00305F54" w:rsidRPr="00305F54">
              <w:t>minimeerime inimeste tülitamist andmekogumise eesmärgil. Andmed on kogutud varasemalt vastavalt Statistikaameti</w:t>
            </w:r>
            <w:r w:rsidR="00D50B68">
              <w:t>le kehtivatele</w:t>
            </w:r>
            <w:r w:rsidR="00305F54" w:rsidRPr="00305F54">
              <w:t xml:space="preserve"> riiklikele reeglitele ja ülesannetele. </w:t>
            </w:r>
          </w:p>
          <w:p w14:paraId="0F8E897C" w14:textId="77777777" w:rsidR="00860035" w:rsidRDefault="00860035" w:rsidP="00860035">
            <w:pPr>
              <w:pStyle w:val="Standard"/>
            </w:pPr>
          </w:p>
          <w:p w14:paraId="4BFF9880" w14:textId="6F830F6B" w:rsidR="00860035" w:rsidRPr="00305F54" w:rsidRDefault="00860035" w:rsidP="00860035">
            <w:pPr>
              <w:pStyle w:val="Standard"/>
            </w:pPr>
            <w:r w:rsidRPr="00860035">
              <w:t xml:space="preserve">Uuringu tulemused ei mõjuta üksikisikuid otseselt, vaid aitavad kujundada poliitikasoovitusi, mis võivad tööst põhjustatud tervisekahjuga inimesi kaudselt </w:t>
            </w:r>
            <w:r w:rsidR="00AE4E8C">
              <w:t xml:space="preserve">uue poliitika näol </w:t>
            </w:r>
            <w:r w:rsidRPr="00860035">
              <w:t xml:space="preserve">mõjutada tulevikus. </w:t>
            </w:r>
          </w:p>
        </w:tc>
      </w:tr>
    </w:tbl>
    <w:p w14:paraId="3EB7618B" w14:textId="77777777" w:rsidR="00996CED" w:rsidRDefault="00996CED">
      <w:pPr>
        <w:pStyle w:val="Standard"/>
        <w:rPr>
          <w:b/>
          <w:bCs/>
        </w:rPr>
      </w:pPr>
    </w:p>
    <w:tbl>
      <w:tblPr>
        <w:tblStyle w:val="Kontuurtabel"/>
        <w:tblW w:w="0" w:type="auto"/>
        <w:tblLook w:val="04A0" w:firstRow="1" w:lastRow="0" w:firstColumn="1" w:lastColumn="0" w:noHBand="0" w:noVBand="1"/>
      </w:tblPr>
      <w:tblGrid>
        <w:gridCol w:w="9628"/>
      </w:tblGrid>
      <w:tr w:rsidR="00996CED" w14:paraId="54BCF857" w14:textId="77777777" w:rsidTr="00996CED">
        <w:tc>
          <w:tcPr>
            <w:tcW w:w="9628" w:type="dxa"/>
          </w:tcPr>
          <w:p w14:paraId="1507B3A5" w14:textId="40955B07" w:rsidR="00E20D1D" w:rsidRDefault="00996CED" w:rsidP="00B4159C">
            <w:pPr>
              <w:pStyle w:val="Standard"/>
              <w:jc w:val="both"/>
              <w:rPr>
                <w:b/>
                <w:bCs/>
              </w:rPr>
            </w:pPr>
            <w:r>
              <w:rPr>
                <w:b/>
                <w:bCs/>
              </w:rPr>
              <w:t xml:space="preserve">8. </w:t>
            </w:r>
            <w:r w:rsidR="000C3BFC">
              <w:rPr>
                <w:b/>
                <w:bCs/>
              </w:rPr>
              <w:t>K</w:t>
            </w:r>
            <w:r>
              <w:rPr>
                <w:b/>
                <w:bCs/>
              </w:rPr>
              <w:t>uidas toimub andmete edastamine isikuandmete allikalt teadusuuringu läbiviijani</w:t>
            </w:r>
            <w:r w:rsidR="000C3BFC">
              <w:rPr>
                <w:b/>
                <w:bCs/>
              </w:rPr>
              <w:t>?</w:t>
            </w:r>
            <w:r w:rsidR="00B4159C">
              <w:rPr>
                <w:b/>
                <w:bCs/>
              </w:rPr>
              <w:t xml:space="preserve"> </w:t>
            </w:r>
            <w:r w:rsidR="00B4159C" w:rsidRPr="002574FE">
              <w:rPr>
                <w:i/>
                <w:iCs/>
                <w:sz w:val="18"/>
                <w:szCs w:val="18"/>
              </w:rPr>
              <w:t>Sealhulgas palume välja tuua mil</w:t>
            </w:r>
            <w:r w:rsidR="00E20D1D" w:rsidRPr="002574FE">
              <w:rPr>
                <w:i/>
                <w:iCs/>
                <w:sz w:val="18"/>
                <w:szCs w:val="18"/>
              </w:rPr>
              <w:t>liseid töötlussüsteeme</w:t>
            </w:r>
            <w:r w:rsidR="002E7BB7" w:rsidRPr="002574FE">
              <w:rPr>
                <w:i/>
                <w:iCs/>
                <w:sz w:val="18"/>
                <w:szCs w:val="18"/>
              </w:rPr>
              <w:t xml:space="preserve"> ja/või </w:t>
            </w:r>
            <w:r w:rsidR="006A3689" w:rsidRPr="002574FE">
              <w:rPr>
                <w:i/>
                <w:iCs/>
                <w:sz w:val="18"/>
                <w:szCs w:val="18"/>
              </w:rPr>
              <w:t>keskkondi</w:t>
            </w:r>
            <w:r w:rsidR="002E7BB7" w:rsidRPr="002574FE">
              <w:rPr>
                <w:i/>
                <w:iCs/>
                <w:sz w:val="18"/>
                <w:szCs w:val="18"/>
              </w:rPr>
              <w:t xml:space="preserve"> (sh pilveteenus)</w:t>
            </w:r>
            <w:r w:rsidR="00E20D1D" w:rsidRPr="002574FE">
              <w:rPr>
                <w:i/>
                <w:iCs/>
                <w:sz w:val="18"/>
                <w:szCs w:val="18"/>
              </w:rPr>
              <w:t xml:space="preserve"> isikuandmete </w:t>
            </w:r>
            <w:r w:rsidR="00614698" w:rsidRPr="002574FE">
              <w:rPr>
                <w:i/>
                <w:iCs/>
                <w:sz w:val="18"/>
                <w:szCs w:val="18"/>
              </w:rPr>
              <w:t xml:space="preserve">(sh pseudonüümitud) </w:t>
            </w:r>
            <w:r w:rsidR="00E20D1D" w:rsidRPr="002574FE">
              <w:rPr>
                <w:i/>
                <w:iCs/>
                <w:sz w:val="18"/>
                <w:szCs w:val="18"/>
              </w:rPr>
              <w:t>töötlemiseks</w:t>
            </w:r>
            <w:r w:rsidR="00C157F0" w:rsidRPr="002574FE">
              <w:rPr>
                <w:i/>
                <w:iCs/>
                <w:sz w:val="18"/>
                <w:szCs w:val="18"/>
              </w:rPr>
              <w:t xml:space="preserve"> </w:t>
            </w:r>
            <w:r w:rsidR="00E20D1D" w:rsidRPr="002574FE">
              <w:rPr>
                <w:i/>
                <w:iCs/>
                <w:sz w:val="18"/>
                <w:szCs w:val="18"/>
              </w:rPr>
              <w:t>kasutatakse</w:t>
            </w:r>
            <w:r w:rsidR="002E7BB7" w:rsidRPr="002574FE">
              <w:rPr>
                <w:i/>
                <w:iCs/>
                <w:sz w:val="18"/>
                <w:szCs w:val="18"/>
              </w:rPr>
              <w:t xml:space="preserve"> </w:t>
            </w:r>
            <w:r w:rsidR="00C157F0" w:rsidRPr="002574FE">
              <w:rPr>
                <w:i/>
                <w:iCs/>
                <w:sz w:val="18"/>
                <w:szCs w:val="18"/>
              </w:rPr>
              <w:t>ning</w:t>
            </w:r>
            <w:r w:rsidR="00E20D1D" w:rsidRPr="002574FE">
              <w:rPr>
                <w:i/>
                <w:iCs/>
                <w:sz w:val="18"/>
                <w:szCs w:val="18"/>
              </w:rPr>
              <w:t xml:space="preserve"> millises riigis</w:t>
            </w:r>
            <w:r w:rsidR="00E20D1D" w:rsidRPr="002574FE">
              <w:rPr>
                <w:rStyle w:val="Allmrkuseviide"/>
                <w:i/>
                <w:iCs/>
                <w:sz w:val="18"/>
                <w:szCs w:val="18"/>
              </w:rPr>
              <w:footnoteReference w:id="8"/>
            </w:r>
            <w:r w:rsidR="00E20D1D" w:rsidRPr="002574FE">
              <w:rPr>
                <w:i/>
                <w:iCs/>
                <w:sz w:val="18"/>
                <w:szCs w:val="18"/>
              </w:rPr>
              <w:t xml:space="preserve"> asuvad töötlussüsteemide/pilveteenuse pakkuja serverid.</w:t>
            </w:r>
            <w:r w:rsidR="00E20D1D" w:rsidRPr="00B4159C">
              <w:rPr>
                <w:b/>
                <w:bCs/>
              </w:rPr>
              <w:t xml:space="preserve"> </w:t>
            </w:r>
          </w:p>
          <w:p w14:paraId="67D6064A" w14:textId="77777777" w:rsidR="002574FE" w:rsidRPr="00B4159C" w:rsidRDefault="002574FE" w:rsidP="00B4159C">
            <w:pPr>
              <w:pStyle w:val="Standard"/>
              <w:jc w:val="both"/>
              <w:rPr>
                <w:b/>
                <w:bCs/>
              </w:rPr>
            </w:pPr>
          </w:p>
          <w:p w14:paraId="7EFA9BB7" w14:textId="658C8AEB" w:rsidR="00986629" w:rsidRDefault="00986629" w:rsidP="007C6443">
            <w:pPr>
              <w:pStyle w:val="Standard"/>
              <w:numPr>
                <w:ilvl w:val="0"/>
                <w:numId w:val="14"/>
              </w:numPr>
              <w:rPr>
                <w:b/>
                <w:bCs/>
              </w:rPr>
            </w:pPr>
            <w:r>
              <w:rPr>
                <w:b/>
                <w:bCs/>
              </w:rPr>
              <w:t>Pseudokoodi</w:t>
            </w:r>
            <w:r w:rsidR="00064648">
              <w:rPr>
                <w:b/>
                <w:bCs/>
              </w:rPr>
              <w:t xml:space="preserve"> ja küsitletavate koodi</w:t>
            </w:r>
            <w:r>
              <w:rPr>
                <w:b/>
                <w:bCs/>
              </w:rPr>
              <w:t xml:space="preserve"> loomine ja </w:t>
            </w:r>
            <w:r w:rsidR="00064648">
              <w:rPr>
                <w:b/>
                <w:bCs/>
              </w:rPr>
              <w:t>liikumine</w:t>
            </w:r>
            <w:r>
              <w:rPr>
                <w:b/>
                <w:bCs/>
              </w:rPr>
              <w:t xml:space="preserve"> registrite</w:t>
            </w:r>
            <w:r w:rsidR="00064648">
              <w:rPr>
                <w:b/>
                <w:bCs/>
              </w:rPr>
              <w:t xml:space="preserve"> vahel</w:t>
            </w:r>
            <w:r>
              <w:rPr>
                <w:b/>
                <w:bCs/>
              </w:rPr>
              <w:t xml:space="preserve"> </w:t>
            </w:r>
          </w:p>
          <w:p w14:paraId="5DEFE56B" w14:textId="47F66399" w:rsidR="00D97D21" w:rsidRDefault="009C1D2C" w:rsidP="00704679">
            <w:pPr>
              <w:pStyle w:val="Standard"/>
              <w:numPr>
                <w:ilvl w:val="1"/>
                <w:numId w:val="15"/>
              </w:numPr>
              <w:ind w:left="1014"/>
            </w:pPr>
            <w:bookmarkStart w:id="53" w:name="_Ref188620281"/>
            <w:r>
              <w:t>TI</w:t>
            </w:r>
            <w:r w:rsidRPr="00704679">
              <w:t xml:space="preserve"> </w:t>
            </w:r>
            <w:r w:rsidR="00704679" w:rsidRPr="00704679">
              <w:t>loob isikukoodide ja pseudokoodide võtme</w:t>
            </w:r>
            <w:bookmarkEnd w:id="53"/>
            <w:r w:rsidR="00047295">
              <w:t xml:space="preserve"> </w:t>
            </w:r>
            <w:r w:rsidR="00BA2806">
              <w:t xml:space="preserve">ja saadab selle </w:t>
            </w:r>
            <w:r w:rsidR="00047295">
              <w:t>SKA-</w:t>
            </w:r>
            <w:proofErr w:type="spellStart"/>
            <w:r w:rsidR="00047295">
              <w:t>le</w:t>
            </w:r>
            <w:proofErr w:type="spellEnd"/>
            <w:r w:rsidR="00047295">
              <w:t xml:space="preserve"> ja </w:t>
            </w:r>
            <w:proofErr w:type="spellStart"/>
            <w:r w:rsidR="00047295">
              <w:t>TK-le</w:t>
            </w:r>
            <w:proofErr w:type="spellEnd"/>
            <w:r w:rsidR="00D00FF1">
              <w:t>. SKA ja TK näevad isikukoodi-pseudokoodi võtit, aga ei näe TI andmeid.</w:t>
            </w:r>
            <w:r w:rsidR="00047295">
              <w:t xml:space="preserve"> </w:t>
            </w:r>
          </w:p>
          <w:p w14:paraId="53692F7E" w14:textId="1E0BD1F2" w:rsidR="00A60801" w:rsidRDefault="00047295" w:rsidP="00A60801">
            <w:pPr>
              <w:pStyle w:val="Standard"/>
              <w:numPr>
                <w:ilvl w:val="1"/>
                <w:numId w:val="15"/>
              </w:numPr>
              <w:ind w:left="1014"/>
            </w:pPr>
            <w:bookmarkStart w:id="54" w:name="_Ref188620569"/>
            <w:r>
              <w:t>TI lisab isikukoodide ja pseudokoodide võtmele tervisekahjustuse liigi andmed (TPH, KH, TÕ)</w:t>
            </w:r>
            <w:bookmarkEnd w:id="54"/>
            <w:r w:rsidR="00BA2806">
              <w:t xml:space="preserve"> ja saadab </w:t>
            </w:r>
            <w:proofErr w:type="spellStart"/>
            <w:r w:rsidR="00BA2806">
              <w:t>RR-le</w:t>
            </w:r>
            <w:proofErr w:type="spellEnd"/>
            <w:r w:rsidR="00461765">
              <w:t>. RR näeb isikukood-pseudokood-tervisekahjustuse liik võtit, aga ei näe muid TI andmeid.</w:t>
            </w:r>
            <w:r>
              <w:t xml:space="preserve"> </w:t>
            </w:r>
          </w:p>
          <w:p w14:paraId="0885FF78" w14:textId="74DE0252" w:rsidR="008E4512" w:rsidRDefault="008E4512" w:rsidP="009F4E49">
            <w:pPr>
              <w:pStyle w:val="Standard"/>
              <w:numPr>
                <w:ilvl w:val="1"/>
                <w:numId w:val="15"/>
              </w:numPr>
              <w:ind w:left="1014"/>
            </w:pPr>
            <w:r>
              <w:t xml:space="preserve">RR </w:t>
            </w:r>
            <w:r w:rsidR="00FF6F22">
              <w:t xml:space="preserve">teeb </w:t>
            </w:r>
            <w:r w:rsidR="00617C35">
              <w:t xml:space="preserve">pseudokoodide </w:t>
            </w:r>
            <w:r w:rsidR="00A60801">
              <w:t xml:space="preserve">võtit kasutades </w:t>
            </w:r>
            <w:r w:rsidR="00FF6F22">
              <w:t xml:space="preserve">küsitluse valimiväljavõtte ja lisab </w:t>
            </w:r>
            <w:r w:rsidR="00BA2806">
              <w:t xml:space="preserve">valmiväljavõttele </w:t>
            </w:r>
            <w:r w:rsidR="00FF6F22">
              <w:t>küsitl</w:t>
            </w:r>
            <w:r w:rsidR="005F2A93">
              <w:t>us</w:t>
            </w:r>
            <w:r w:rsidR="00FF6F22">
              <w:t>koodid</w:t>
            </w:r>
            <w:r w:rsidR="005F2A93">
              <w:t xml:space="preserve"> ehk küsitluse pseudo-id koodid</w:t>
            </w:r>
            <w:r w:rsidR="002F0BB8">
              <w:t>. Küsitl</w:t>
            </w:r>
            <w:r w:rsidR="005F2A93">
              <w:t>us</w:t>
            </w:r>
            <w:r w:rsidR="002F0BB8">
              <w:t xml:space="preserve">kood </w:t>
            </w:r>
            <w:r w:rsidR="005F2A93">
              <w:t>erineb</w:t>
            </w:r>
            <w:r w:rsidR="002F0BB8">
              <w:t xml:space="preserve"> pseudokood</w:t>
            </w:r>
            <w:r w:rsidR="005F2A93">
              <w:t>ist</w:t>
            </w:r>
            <w:r w:rsidR="002F0BB8">
              <w:t>, mille lõi TI, kuid RR säilitab küsitl</w:t>
            </w:r>
            <w:r w:rsidR="005F2A93">
              <w:t>us</w:t>
            </w:r>
            <w:r w:rsidR="002F0BB8">
              <w:t xml:space="preserve">koodi ja pseudokoodi </w:t>
            </w:r>
            <w:r w:rsidR="00A420AD">
              <w:t>vahelise seose</w:t>
            </w:r>
            <w:r w:rsidR="002F0BB8">
              <w:t xml:space="preserve"> võtme. </w:t>
            </w:r>
          </w:p>
          <w:p w14:paraId="4A4722E3" w14:textId="77777777" w:rsidR="0057725D" w:rsidRDefault="0057725D" w:rsidP="0057725D">
            <w:pPr>
              <w:pStyle w:val="Standard"/>
              <w:ind w:left="1014"/>
            </w:pPr>
          </w:p>
          <w:p w14:paraId="7AF4C3AD" w14:textId="4B8FF484" w:rsidR="00996CED" w:rsidRDefault="007D5FEA" w:rsidP="00FE69F7">
            <w:pPr>
              <w:pStyle w:val="Standard"/>
              <w:numPr>
                <w:ilvl w:val="0"/>
                <w:numId w:val="15"/>
              </w:numPr>
              <w:ind w:left="731"/>
            </w:pPr>
            <w:r w:rsidRPr="0033743C">
              <w:rPr>
                <w:b/>
                <w:bCs/>
              </w:rPr>
              <w:t>Küsitluse kontaktandmed</w:t>
            </w:r>
            <w:r w:rsidR="00FE69F7">
              <w:t xml:space="preserve"> </w:t>
            </w:r>
          </w:p>
          <w:p w14:paraId="7E6BF3C9" w14:textId="458FE207" w:rsidR="00A81C5D" w:rsidRDefault="00571EB3" w:rsidP="006E414F">
            <w:pPr>
              <w:pStyle w:val="Standard"/>
              <w:numPr>
                <w:ilvl w:val="1"/>
                <w:numId w:val="15"/>
              </w:numPr>
              <w:ind w:left="1156"/>
            </w:pPr>
            <w:r>
              <w:t xml:space="preserve">RR saadab </w:t>
            </w:r>
            <w:proofErr w:type="spellStart"/>
            <w:r>
              <w:t>Centarile</w:t>
            </w:r>
            <w:proofErr w:type="spellEnd"/>
            <w:r>
              <w:t xml:space="preserve"> </w:t>
            </w:r>
            <w:r w:rsidR="00FC6858">
              <w:t xml:space="preserve">küsitluse valimi </w:t>
            </w:r>
            <w:r w:rsidR="00443B8A">
              <w:t xml:space="preserve">väljavõtte </w:t>
            </w:r>
            <w:r w:rsidR="00FC6858">
              <w:t xml:space="preserve">jaoks </w:t>
            </w:r>
            <w:r w:rsidR="00DE0DD6">
              <w:t xml:space="preserve"> krüpteeritult</w:t>
            </w:r>
            <w:r w:rsidR="00440A1E">
              <w:t xml:space="preserve"> järgmised andmed</w:t>
            </w:r>
            <w:r w:rsidR="006E414F">
              <w:t xml:space="preserve">: </w:t>
            </w:r>
            <w:r w:rsidR="00CD3F16">
              <w:t>nimi</w:t>
            </w:r>
            <w:r w:rsidR="006E414F">
              <w:t>, e-posti aadress</w:t>
            </w:r>
            <w:r>
              <w:t>, tervisekahjutuse liik</w:t>
            </w:r>
            <w:r w:rsidR="002F0BB8">
              <w:t>, küsitl</w:t>
            </w:r>
            <w:r w:rsidR="005F2A93">
              <w:t>us</w:t>
            </w:r>
            <w:r w:rsidR="002F0BB8">
              <w:t>kood</w:t>
            </w:r>
            <w:r w:rsidR="005F2A93">
              <w:t>.</w:t>
            </w:r>
          </w:p>
          <w:p w14:paraId="281D8C44" w14:textId="432161F6" w:rsidR="00E505FC" w:rsidRDefault="00302743" w:rsidP="00E505FC">
            <w:pPr>
              <w:pStyle w:val="Standard"/>
              <w:numPr>
                <w:ilvl w:val="1"/>
                <w:numId w:val="15"/>
              </w:numPr>
              <w:ind w:left="1156"/>
            </w:pPr>
            <w:proofErr w:type="spellStart"/>
            <w:r>
              <w:t>Centar</w:t>
            </w:r>
            <w:proofErr w:type="spellEnd"/>
            <w:r>
              <w:t xml:space="preserve"> kasutab </w:t>
            </w:r>
            <w:r w:rsidR="00D336E6">
              <w:t xml:space="preserve">RR </w:t>
            </w:r>
            <w:r>
              <w:t xml:space="preserve">saadetud </w:t>
            </w:r>
            <w:r w:rsidR="00D336E6">
              <w:t xml:space="preserve">andmeid </w:t>
            </w:r>
            <w:r>
              <w:t xml:space="preserve">küsitluse kutsete </w:t>
            </w:r>
            <w:r w:rsidR="00E505FC">
              <w:t xml:space="preserve">ja meeldetuletuste </w:t>
            </w:r>
            <w:r>
              <w:t>saatmiseks</w:t>
            </w:r>
            <w:r w:rsidR="005D68B9">
              <w:t>. Meeldetuletused saadetakse neile, kes pole vastanud ega keeldunud oma andmete töötlemisest</w:t>
            </w:r>
            <w:r w:rsidR="005F2A93">
              <w:t>.</w:t>
            </w:r>
          </w:p>
          <w:p w14:paraId="45435337" w14:textId="72EE07E3" w:rsidR="008848CC" w:rsidRDefault="00302743" w:rsidP="006E414F">
            <w:pPr>
              <w:pStyle w:val="Standard"/>
              <w:numPr>
                <w:ilvl w:val="1"/>
                <w:numId w:val="15"/>
              </w:numPr>
              <w:ind w:left="1156"/>
            </w:pPr>
            <w:r>
              <w:t xml:space="preserve">Küsitluse lõppedes kustutab </w:t>
            </w:r>
            <w:proofErr w:type="spellStart"/>
            <w:r>
              <w:t>Centar</w:t>
            </w:r>
            <w:proofErr w:type="spellEnd"/>
            <w:r>
              <w:t xml:space="preserve"> </w:t>
            </w:r>
            <w:r w:rsidR="008848CC">
              <w:t xml:space="preserve">küsitluse andmestikust </w:t>
            </w:r>
            <w:r>
              <w:t>isiku</w:t>
            </w:r>
            <w:r w:rsidR="005C3EDC">
              <w:t xml:space="preserve">t otseselt tuvastavad </w:t>
            </w:r>
            <w:r w:rsidR="00F162E0">
              <w:t>andmed (</w:t>
            </w:r>
            <w:r w:rsidR="005C3EDC">
              <w:t>nime ja e-posti aadressi</w:t>
            </w:r>
            <w:r w:rsidR="00F162E0">
              <w:t>)</w:t>
            </w:r>
            <w:r w:rsidR="00093F37">
              <w:t xml:space="preserve">, aga jätab alles </w:t>
            </w:r>
            <w:r w:rsidR="00063203">
              <w:t>küsit</w:t>
            </w:r>
            <w:r w:rsidR="005F2A93">
              <w:t>lus</w:t>
            </w:r>
            <w:r w:rsidR="00063203">
              <w:t>koodi</w:t>
            </w:r>
            <w:r w:rsidR="005F2A93">
              <w:t>.</w:t>
            </w:r>
          </w:p>
          <w:p w14:paraId="6FC58319" w14:textId="2C000D06" w:rsidR="00C0017F" w:rsidRDefault="005F2A93" w:rsidP="006E414F">
            <w:pPr>
              <w:pStyle w:val="Standard"/>
              <w:numPr>
                <w:ilvl w:val="1"/>
                <w:numId w:val="15"/>
              </w:numPr>
              <w:ind w:left="1156"/>
            </w:pPr>
            <w:r>
              <w:t>Küsitlusele vastanute k</w:t>
            </w:r>
            <w:r w:rsidR="00C0017F">
              <w:t>üsitl</w:t>
            </w:r>
            <w:r>
              <w:t>us</w:t>
            </w:r>
            <w:r w:rsidR="00C0017F">
              <w:t>koodi</w:t>
            </w:r>
            <w:r>
              <w:t>d</w:t>
            </w:r>
            <w:r w:rsidR="00C0017F">
              <w:t xml:space="preserve"> saadab </w:t>
            </w:r>
            <w:proofErr w:type="spellStart"/>
            <w:r w:rsidR="00C0017F">
              <w:t>Centar</w:t>
            </w:r>
            <w:proofErr w:type="spellEnd"/>
            <w:r w:rsidR="00C0017F">
              <w:t xml:space="preserve"> </w:t>
            </w:r>
            <w:proofErr w:type="spellStart"/>
            <w:r w:rsidR="00C0017F">
              <w:t>RR-ile</w:t>
            </w:r>
            <w:proofErr w:type="spellEnd"/>
            <w:r w:rsidR="00C0017F">
              <w:t xml:space="preserve">. RR näeb küsitletavate </w:t>
            </w:r>
            <w:r w:rsidR="00FC6858">
              <w:t>küsitlus</w:t>
            </w:r>
            <w:r w:rsidR="00C0017F">
              <w:t>koode, kuid ei näe küsitluse vastuseid.</w:t>
            </w:r>
          </w:p>
          <w:p w14:paraId="199B7F6C" w14:textId="6465A508" w:rsidR="00F47872" w:rsidRDefault="00C0017F" w:rsidP="006E414F">
            <w:pPr>
              <w:pStyle w:val="Standard"/>
              <w:numPr>
                <w:ilvl w:val="1"/>
                <w:numId w:val="15"/>
              </w:numPr>
              <w:ind w:left="1156"/>
            </w:pPr>
            <w:r>
              <w:t xml:space="preserve">RR saadab </w:t>
            </w:r>
            <w:proofErr w:type="spellStart"/>
            <w:r>
              <w:t>Centarile</w:t>
            </w:r>
            <w:proofErr w:type="spellEnd"/>
            <w:r>
              <w:t xml:space="preserve"> </w:t>
            </w:r>
            <w:r w:rsidR="003C2F15">
              <w:t>küsitl</w:t>
            </w:r>
            <w:r w:rsidR="005F2A93">
              <w:t>us</w:t>
            </w:r>
            <w:r w:rsidR="003C2F15">
              <w:t xml:space="preserve">koodi-pseudokoodi võtme </w:t>
            </w:r>
            <w:r w:rsidR="005F2A93">
              <w:t xml:space="preserve">ainult </w:t>
            </w:r>
            <w:r w:rsidR="00FC6858">
              <w:t>nende vastajate kohta</w:t>
            </w:r>
            <w:r w:rsidR="003C2F15">
              <w:t>,</w:t>
            </w:r>
            <w:r w:rsidR="005F2A93">
              <w:t xml:space="preserve"> kes küsitlusele vastasid</w:t>
            </w:r>
            <w:r w:rsidR="003C2F15">
              <w:t xml:space="preserve">. </w:t>
            </w:r>
            <w:proofErr w:type="spellStart"/>
            <w:r w:rsidR="003C2F15">
              <w:t>Centar</w:t>
            </w:r>
            <w:proofErr w:type="spellEnd"/>
            <w:r w:rsidR="003C2F15">
              <w:t xml:space="preserve"> saab pseudokoodi abil siduda </w:t>
            </w:r>
            <w:r w:rsidR="00FC6858">
              <w:t xml:space="preserve">küsitluse </w:t>
            </w:r>
            <w:r w:rsidR="004A6AF3">
              <w:t xml:space="preserve">vastustele juurde </w:t>
            </w:r>
            <w:r w:rsidR="005F2A93">
              <w:t>ühendatud</w:t>
            </w:r>
            <w:r w:rsidR="004A6AF3">
              <w:t xml:space="preserve"> registriandmed. </w:t>
            </w:r>
            <w:proofErr w:type="spellStart"/>
            <w:r w:rsidR="004A6AF3">
              <w:t>Centar</w:t>
            </w:r>
            <w:proofErr w:type="spellEnd"/>
            <w:r w:rsidR="004A6AF3">
              <w:t xml:space="preserve"> ei tea</w:t>
            </w:r>
            <w:r w:rsidR="00F278FD">
              <w:t xml:space="preserve"> </w:t>
            </w:r>
            <w:r w:rsidR="00FC6858">
              <w:t xml:space="preserve">nende inimeste </w:t>
            </w:r>
            <w:r w:rsidR="00F278FD">
              <w:t>küsit</w:t>
            </w:r>
            <w:r w:rsidR="005F2A93">
              <w:t>lus</w:t>
            </w:r>
            <w:r w:rsidR="00F278FD">
              <w:t>koodi ja pseud</w:t>
            </w:r>
            <w:r w:rsidR="00CD6460">
              <w:t>o</w:t>
            </w:r>
            <w:r w:rsidR="00F278FD">
              <w:t>koodi võtit, kes ei vastanud või jätsid vastamise pooleli.</w:t>
            </w:r>
          </w:p>
          <w:p w14:paraId="240C8898" w14:textId="48000F7F" w:rsidR="00C0017F" w:rsidRDefault="00F47872" w:rsidP="006E414F">
            <w:pPr>
              <w:pStyle w:val="Standard"/>
              <w:numPr>
                <w:ilvl w:val="1"/>
                <w:numId w:val="15"/>
              </w:numPr>
              <w:ind w:left="1156"/>
            </w:pPr>
            <w:r>
              <w:t>RR kustutab küsitl</w:t>
            </w:r>
            <w:r w:rsidR="00DE0DD6">
              <w:t>us</w:t>
            </w:r>
            <w:r>
              <w:t>koodi-pseud</w:t>
            </w:r>
            <w:r w:rsidR="00E32A18">
              <w:t>o</w:t>
            </w:r>
            <w:r>
              <w:t xml:space="preserve">koodi võtme pärast </w:t>
            </w:r>
            <w:r w:rsidR="00E65BC8">
              <w:t xml:space="preserve">info edastamist </w:t>
            </w:r>
            <w:proofErr w:type="spellStart"/>
            <w:r w:rsidR="00E65BC8">
              <w:t>Cen</w:t>
            </w:r>
            <w:r w:rsidR="00223B72">
              <w:t>t</w:t>
            </w:r>
            <w:r w:rsidR="00E65BC8">
              <w:t>arile</w:t>
            </w:r>
            <w:proofErr w:type="spellEnd"/>
            <w:r w:rsidR="00E65BC8">
              <w:t>.</w:t>
            </w:r>
            <w:r w:rsidR="00F278FD">
              <w:t xml:space="preserve"> </w:t>
            </w:r>
          </w:p>
          <w:p w14:paraId="55A11FE2" w14:textId="77777777" w:rsidR="00CD6460" w:rsidRDefault="00CD6460" w:rsidP="00CD6460">
            <w:pPr>
              <w:pStyle w:val="Standard"/>
              <w:ind w:left="1156"/>
            </w:pPr>
          </w:p>
          <w:p w14:paraId="18E61105" w14:textId="2F675599" w:rsidR="00EE024F" w:rsidRDefault="00CD6460" w:rsidP="00CD6460">
            <w:pPr>
              <w:pStyle w:val="Standard"/>
              <w:numPr>
                <w:ilvl w:val="0"/>
                <w:numId w:val="15"/>
              </w:numPr>
              <w:ind w:left="731"/>
            </w:pPr>
            <w:r>
              <w:rPr>
                <w:b/>
                <w:bCs/>
              </w:rPr>
              <w:t>Ühendatud registriandmete analüüsi</w:t>
            </w:r>
            <w:r w:rsidR="00DA4D56">
              <w:rPr>
                <w:b/>
                <w:bCs/>
              </w:rPr>
              <w:t xml:space="preserve"> andmete liikumine</w:t>
            </w:r>
          </w:p>
          <w:p w14:paraId="1397A3DF" w14:textId="0D39FB31" w:rsidR="00F47872" w:rsidRDefault="004C48CD" w:rsidP="004C48CD">
            <w:pPr>
              <w:pStyle w:val="Standard"/>
              <w:numPr>
                <w:ilvl w:val="1"/>
                <w:numId w:val="15"/>
              </w:numPr>
              <w:ind w:left="1014"/>
            </w:pPr>
            <w:r>
              <w:t>TI</w:t>
            </w:r>
            <w:r w:rsidR="00DA4D56">
              <w:t>, SKA, TK ja RR</w:t>
            </w:r>
            <w:r>
              <w:t xml:space="preserve"> võta</w:t>
            </w:r>
            <w:r w:rsidR="00DA4D56">
              <w:t>vad</w:t>
            </w:r>
            <w:r>
              <w:t xml:space="preserve"> registrist välja </w:t>
            </w:r>
            <w:r w:rsidRPr="00014754">
              <w:t>päringule (</w:t>
            </w:r>
            <w:r w:rsidR="00D246BE" w:rsidRPr="00014754">
              <w:t xml:space="preserve">päringu andmete koosseisu </w:t>
            </w:r>
            <w:r w:rsidRPr="00014754">
              <w:t xml:space="preserve">vt </w:t>
            </w:r>
            <w:r w:rsidR="00D246BE" w:rsidRPr="00014754">
              <w:t xml:space="preserve">taotluse </w:t>
            </w:r>
            <w:r w:rsidRPr="00014754">
              <w:t>punkt 9.2</w:t>
            </w:r>
            <w:r w:rsidR="00D246BE" w:rsidRPr="00014754">
              <w:t xml:space="preserve"> vastusest</w:t>
            </w:r>
            <w:r w:rsidRPr="00014754">
              <w:t>) vastavad andm</w:t>
            </w:r>
            <w:r>
              <w:t xml:space="preserve">ed </w:t>
            </w:r>
            <w:r w:rsidR="00834497">
              <w:t xml:space="preserve">isikute kohta, kellele TI lõi </w:t>
            </w:r>
            <w:r w:rsidR="006E7E7D">
              <w:t>ps</w:t>
            </w:r>
            <w:r w:rsidR="007752B1">
              <w:t>e</w:t>
            </w:r>
            <w:r w:rsidR="006E7E7D">
              <w:t xml:space="preserve">udokoodi </w:t>
            </w:r>
            <w:r w:rsidR="00364297">
              <w:t>võtme</w:t>
            </w:r>
            <w:r w:rsidR="007752B1">
              <w:t xml:space="preserve"> (selle loetelu punkt 1a)</w:t>
            </w:r>
            <w:r w:rsidR="00364297">
              <w:t xml:space="preserve">. </w:t>
            </w:r>
          </w:p>
          <w:p w14:paraId="02AD1741" w14:textId="7605A29C" w:rsidR="004C48CD" w:rsidRPr="00704679" w:rsidRDefault="00364297" w:rsidP="004C48CD">
            <w:pPr>
              <w:pStyle w:val="Standard"/>
              <w:numPr>
                <w:ilvl w:val="1"/>
                <w:numId w:val="15"/>
              </w:numPr>
              <w:ind w:left="1014"/>
            </w:pPr>
            <w:r>
              <w:t>T</w:t>
            </w:r>
            <w:r w:rsidR="00E26882">
              <w:t>I</w:t>
            </w:r>
            <w:r>
              <w:t>, SKA, T</w:t>
            </w:r>
            <w:r w:rsidR="00E26882">
              <w:t>K</w:t>
            </w:r>
            <w:r>
              <w:t xml:space="preserve"> ja RR </w:t>
            </w:r>
            <w:r w:rsidR="004C48CD">
              <w:t>asenda</w:t>
            </w:r>
            <w:r w:rsidR="00DA4D56">
              <w:t>vad</w:t>
            </w:r>
            <w:r w:rsidR="004C48CD">
              <w:t xml:space="preserve"> </w:t>
            </w:r>
            <w:r>
              <w:t xml:space="preserve">andmete väljavõttes </w:t>
            </w:r>
            <w:r w:rsidR="004C48CD">
              <w:t>isikukoodid pseudokoodiga</w:t>
            </w:r>
            <w:r w:rsidR="00F47872">
              <w:t>.</w:t>
            </w:r>
            <w:r w:rsidR="004C48CD">
              <w:t xml:space="preserve"> </w:t>
            </w:r>
          </w:p>
          <w:p w14:paraId="23A84351" w14:textId="09C8946E" w:rsidR="004C48CD" w:rsidRDefault="00E26882" w:rsidP="004C48CD">
            <w:pPr>
              <w:pStyle w:val="Standard"/>
              <w:numPr>
                <w:ilvl w:val="1"/>
                <w:numId w:val="15"/>
              </w:numPr>
              <w:ind w:left="1014"/>
            </w:pPr>
            <w:r>
              <w:t xml:space="preserve">TI, </w:t>
            </w:r>
            <w:r w:rsidR="004C48CD" w:rsidRPr="00704679">
              <w:t>SKA</w:t>
            </w:r>
            <w:r>
              <w:t>, TK</w:t>
            </w:r>
            <w:r w:rsidR="004C48CD" w:rsidRPr="00704679">
              <w:t xml:space="preserve"> </w:t>
            </w:r>
            <w:r w:rsidR="004C48CD">
              <w:t xml:space="preserve">ja RR </w:t>
            </w:r>
            <w:r w:rsidR="004C48CD" w:rsidRPr="00704679">
              <w:t>saadavad pseudokoodidega andm</w:t>
            </w:r>
            <w:r w:rsidR="004C48CD">
              <w:t>estikud</w:t>
            </w:r>
            <w:r w:rsidR="004C48CD" w:rsidRPr="00704679">
              <w:t xml:space="preserve"> </w:t>
            </w:r>
            <w:r w:rsidR="004C48CD">
              <w:t xml:space="preserve">krüpteeritult </w:t>
            </w:r>
            <w:proofErr w:type="spellStart"/>
            <w:r w:rsidR="004C48CD" w:rsidRPr="00704679">
              <w:t>Centari</w:t>
            </w:r>
            <w:r w:rsidR="00ED7181">
              <w:t>le</w:t>
            </w:r>
            <w:proofErr w:type="spellEnd"/>
            <w:r w:rsidR="00DE0DD6">
              <w:t xml:space="preserve"> </w:t>
            </w:r>
            <w:r w:rsidR="00DE0DD6">
              <w:lastRenderedPageBreak/>
              <w:t>nii, et</w:t>
            </w:r>
            <w:r w:rsidR="004C48CD">
              <w:t xml:space="preserve"> </w:t>
            </w:r>
            <w:proofErr w:type="spellStart"/>
            <w:r w:rsidR="004C48CD">
              <w:t>Centar</w:t>
            </w:r>
            <w:proofErr w:type="spellEnd"/>
            <w:r w:rsidR="004C48CD">
              <w:t xml:space="preserve"> ei näe isikute isikukoode</w:t>
            </w:r>
            <w:r w:rsidR="00ED7181">
              <w:t xml:space="preserve"> </w:t>
            </w:r>
          </w:p>
          <w:p w14:paraId="14EDD265" w14:textId="77777777" w:rsidR="004C48CD" w:rsidRPr="004C48CD" w:rsidRDefault="004C48CD" w:rsidP="00223B72">
            <w:pPr>
              <w:pStyle w:val="Standard"/>
              <w:ind w:left="731"/>
            </w:pPr>
          </w:p>
          <w:p w14:paraId="39CBDBCB" w14:textId="6D0FECB7" w:rsidR="00561F1E" w:rsidRDefault="003E5EC5" w:rsidP="00FE69F7">
            <w:pPr>
              <w:pStyle w:val="Standard"/>
              <w:numPr>
                <w:ilvl w:val="0"/>
                <w:numId w:val="15"/>
              </w:numPr>
              <w:ind w:left="731"/>
              <w:rPr>
                <w:ins w:id="55" w:author="Epp Kallaste" w:date="2025-03-31T10:44:00Z" w16du:dateUtc="2025-03-31T07:44:00Z"/>
              </w:rPr>
            </w:pPr>
            <w:ins w:id="56" w:author="Epp Kallaste" w:date="2025-03-31T11:13:00Z" w16du:dateUtc="2025-03-31T08:13:00Z">
              <w:r>
                <w:t xml:space="preserve">MTA </w:t>
              </w:r>
            </w:ins>
            <w:ins w:id="57" w:author="Epp Kallaste" w:date="2025-03-31T10:43:00Z" w16du:dateUtc="2025-03-31T07:43:00Z">
              <w:r w:rsidR="00561F1E">
                <w:t>andmete analüüsi andmestik on Statistikaametil riikliku statistika tegemise otst</w:t>
              </w:r>
            </w:ins>
            <w:ins w:id="58" w:author="Epp Kallaste" w:date="2025-03-31T10:44:00Z" w16du:dateUtc="2025-03-31T07:44:00Z">
              <w:r w:rsidR="00561F1E">
                <w:t>arbel pseudonüümitud kujul olemas. Andmete analüüsi</w:t>
              </w:r>
              <w:r w:rsidR="00D20B04">
                <w:t>ks kasutab Statistikaamet olemasolevaid andmeid, loob neist agregeeritud tabelid ja edastab tulemused</w:t>
              </w:r>
            </w:ins>
            <w:ins w:id="59" w:author="Epp Kallaste" w:date="2025-03-31T10:45:00Z" w16du:dateUtc="2025-03-31T07:45:00Z">
              <w:r w:rsidR="008171CC">
                <w:t xml:space="preserve"> </w:t>
              </w:r>
              <w:proofErr w:type="spellStart"/>
              <w:r w:rsidR="008171CC">
                <w:t>Centarile</w:t>
              </w:r>
              <w:proofErr w:type="spellEnd"/>
              <w:r w:rsidR="008171CC">
                <w:t xml:space="preserve">. </w:t>
              </w:r>
            </w:ins>
            <w:ins w:id="60" w:author="Epp Kallaste" w:date="2025-03-31T10:44:00Z" w16du:dateUtc="2025-03-31T07:44:00Z">
              <w:r w:rsidR="00561F1E">
                <w:t xml:space="preserve"> </w:t>
              </w:r>
            </w:ins>
          </w:p>
          <w:p w14:paraId="6169BAFD" w14:textId="77777777" w:rsidR="00D20B04" w:rsidRPr="008171CC" w:rsidRDefault="00D20B04" w:rsidP="008171CC">
            <w:pPr>
              <w:pStyle w:val="Standard"/>
              <w:ind w:left="731"/>
              <w:rPr>
                <w:ins w:id="61" w:author="Epp Kallaste" w:date="2025-03-31T10:43:00Z" w16du:dateUtc="2025-03-31T07:43:00Z"/>
              </w:rPr>
            </w:pPr>
          </w:p>
          <w:p w14:paraId="6D5A5B9F" w14:textId="05EEEB77" w:rsidR="0028147F" w:rsidRDefault="0028147F" w:rsidP="00FE69F7">
            <w:pPr>
              <w:pStyle w:val="Standard"/>
              <w:numPr>
                <w:ilvl w:val="0"/>
                <w:numId w:val="15"/>
              </w:numPr>
              <w:ind w:left="731"/>
            </w:pPr>
            <w:r w:rsidRPr="0033743C">
              <w:rPr>
                <w:b/>
                <w:bCs/>
              </w:rPr>
              <w:t>Eesti tööjõu-uuringu ja tööelu uuringu andmed</w:t>
            </w:r>
            <w:r>
              <w:t xml:space="preserve"> – </w:t>
            </w:r>
            <w:r w:rsidR="008E477C" w:rsidRPr="008E477C">
              <w:t xml:space="preserve">andmed on eelnevalt juba pseudonüümitud ja tegemist on valimipõhise küsitluse andmetega, mistõttu pole tegemist isikustatud andmetega ning tuvastamise võimalus on keeruline ja kaudne. Andmeid analüüsitakse Statistikaameti serveris </w:t>
            </w:r>
            <w:proofErr w:type="spellStart"/>
            <w:r w:rsidR="008E477C" w:rsidRPr="008E477C">
              <w:t>kaugpöördumise</w:t>
            </w:r>
            <w:proofErr w:type="spellEnd"/>
            <w:r w:rsidR="008E477C" w:rsidRPr="008E477C">
              <w:t xml:space="preserve"> teel teadlaste keskkonnas</w:t>
            </w:r>
            <w:r w:rsidR="006C396C">
              <w:t xml:space="preserve"> (RDP)</w:t>
            </w:r>
            <w:r w:rsidR="008E477C" w:rsidRPr="008E477C">
              <w:t xml:space="preserve">. Statistikaamet teeb andmed </w:t>
            </w:r>
            <w:proofErr w:type="spellStart"/>
            <w:r w:rsidR="008E477C" w:rsidRPr="008E477C">
              <w:t>Centarile</w:t>
            </w:r>
            <w:proofErr w:type="spellEnd"/>
            <w:r w:rsidR="008E477C" w:rsidRPr="008E477C">
              <w:t xml:space="preserve"> kättesaadavaks teadlaste keskkonnas selle uuringu tarbeks loodud kaustas. Keskkonnast välja saab saata ainult agregeeritud analüüsi tulemusi, kus ükski inimene pole tuvastatav. Tulemid kontrollitakse </w:t>
            </w:r>
            <w:r w:rsidR="00AA29E8">
              <w:t xml:space="preserve">enne välja saatmist </w:t>
            </w:r>
            <w:r w:rsidR="008E477C" w:rsidRPr="008E477C">
              <w:t>üle Statistikaameti töötajate poolt</w:t>
            </w:r>
            <w:r w:rsidR="0033743C">
              <w:t xml:space="preserve">. </w:t>
            </w:r>
          </w:p>
          <w:p w14:paraId="69A9B52B" w14:textId="77777777" w:rsidR="008E477C" w:rsidRDefault="008E477C" w:rsidP="008E477C">
            <w:pPr>
              <w:pStyle w:val="Standard"/>
              <w:ind w:left="731"/>
            </w:pPr>
          </w:p>
          <w:p w14:paraId="3E1C0A1E" w14:textId="765F8FC2" w:rsidR="0033743C" w:rsidRPr="00FE69F7" w:rsidRDefault="00346968" w:rsidP="0033743C">
            <w:pPr>
              <w:pStyle w:val="Standard"/>
            </w:pPr>
            <w:r w:rsidRPr="00346968">
              <w:t xml:space="preserve">Registrite vahel ja registrite ning </w:t>
            </w:r>
            <w:proofErr w:type="spellStart"/>
            <w:r w:rsidRPr="00346968">
              <w:t>Centari</w:t>
            </w:r>
            <w:proofErr w:type="spellEnd"/>
            <w:r w:rsidRPr="00346968">
              <w:t xml:space="preserve"> vahel liiguvad andmed kokkulepitud isiku isikukoodiga krüpteerituna, e-kirja teel. </w:t>
            </w:r>
            <w:proofErr w:type="spellStart"/>
            <w:r w:rsidRPr="00346968">
              <w:t>Centar</w:t>
            </w:r>
            <w:proofErr w:type="spellEnd"/>
            <w:r w:rsidRPr="00346968">
              <w:t xml:space="preserve"> kasutab selleks meiliteenust Microsoft Office 365 teenuse raames, mis on seadistatud kasutama Euroopa Liidu riikides asuvaid servereid</w:t>
            </w:r>
            <w:r w:rsidR="009056B8">
              <w:t>.</w:t>
            </w:r>
          </w:p>
        </w:tc>
      </w:tr>
    </w:tbl>
    <w:p w14:paraId="26FD3390"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5838C4" w14:paraId="4180E074" w14:textId="77777777" w:rsidTr="005838C4">
        <w:tc>
          <w:tcPr>
            <w:tcW w:w="9628" w:type="dxa"/>
          </w:tcPr>
          <w:p w14:paraId="764462C7" w14:textId="0C5558C9" w:rsidR="005838C4" w:rsidRDefault="003F2899" w:rsidP="005838C4">
            <w:pPr>
              <w:pStyle w:val="Standard"/>
              <w:rPr>
                <w:b/>
                <w:bCs/>
              </w:rPr>
            </w:pPr>
            <w:r>
              <w:rPr>
                <w:b/>
                <w:bCs/>
              </w:rPr>
              <w:t>9</w:t>
            </w:r>
            <w:r w:rsidR="005838C4">
              <w:rPr>
                <w:b/>
                <w:bCs/>
              </w:rPr>
              <w:t>.</w:t>
            </w:r>
            <w:r w:rsidR="00614698">
              <w:rPr>
                <w:b/>
                <w:bCs/>
              </w:rPr>
              <w:t xml:space="preserve"> Loetlege</w:t>
            </w:r>
            <w:r w:rsidR="005838C4">
              <w:rPr>
                <w:b/>
                <w:bCs/>
              </w:rPr>
              <w:t xml:space="preserve"> </w:t>
            </w:r>
            <w:r w:rsidR="00614698">
              <w:rPr>
                <w:b/>
                <w:bCs/>
              </w:rPr>
              <w:t>i</w:t>
            </w:r>
            <w:r w:rsidR="00E20D1D">
              <w:rPr>
                <w:b/>
                <w:bCs/>
              </w:rPr>
              <w:t>sikute kategooriad, kelle andmeid töödeldakse ning valimi suurus</w:t>
            </w:r>
            <w:r w:rsidR="00767986">
              <w:rPr>
                <w:b/>
                <w:bCs/>
              </w:rPr>
              <w:t>.</w:t>
            </w:r>
          </w:p>
          <w:p w14:paraId="0A6D9B5D" w14:textId="75A85483" w:rsidR="00E20D1D" w:rsidRDefault="00F5773C" w:rsidP="00E20D1D">
            <w:pPr>
              <w:pStyle w:val="Standard"/>
              <w:rPr>
                <w:b/>
                <w:bCs/>
              </w:rPr>
            </w:pPr>
            <w:r>
              <w:rPr>
                <w:i/>
                <w:iCs/>
                <w:sz w:val="18"/>
                <w:szCs w:val="18"/>
              </w:rPr>
              <w:t>Inimeste</w:t>
            </w:r>
            <w:r w:rsidR="00E20D1D">
              <w:rPr>
                <w:i/>
                <w:iCs/>
                <w:sz w:val="18"/>
                <w:szCs w:val="18"/>
              </w:rPr>
              <w:t xml:space="preserve"> rühmad, keda uurida </w:t>
            </w:r>
            <w:r w:rsidR="008161F0">
              <w:rPr>
                <w:i/>
                <w:iCs/>
                <w:sz w:val="18"/>
                <w:szCs w:val="18"/>
              </w:rPr>
              <w:t xml:space="preserve">kavatsetakse ning </w:t>
            </w:r>
            <w:r w:rsidR="00E20D1D">
              <w:rPr>
                <w:i/>
                <w:iCs/>
                <w:sz w:val="18"/>
                <w:szCs w:val="18"/>
              </w:rPr>
              <w:t>kui palju neid on</w:t>
            </w:r>
            <w:r w:rsidR="00D26E3F">
              <w:rPr>
                <w:i/>
                <w:iCs/>
                <w:sz w:val="18"/>
                <w:szCs w:val="18"/>
              </w:rPr>
              <w:t>.</w:t>
            </w:r>
          </w:p>
          <w:p w14:paraId="104DA450" w14:textId="77777777" w:rsidR="005838C4" w:rsidRDefault="005838C4" w:rsidP="00E20D1D">
            <w:pPr>
              <w:pStyle w:val="Standard"/>
              <w:rPr>
                <w:b/>
                <w:bCs/>
              </w:rPr>
            </w:pPr>
          </w:p>
          <w:p w14:paraId="1720E0DF" w14:textId="0E88E3B9" w:rsidR="009056B8" w:rsidRPr="00A60750" w:rsidRDefault="009056B8" w:rsidP="009056B8">
            <w:pPr>
              <w:pStyle w:val="Standard"/>
              <w:numPr>
                <w:ilvl w:val="0"/>
                <w:numId w:val="16"/>
              </w:numPr>
              <w:rPr>
                <w:b/>
                <w:bCs/>
              </w:rPr>
            </w:pPr>
            <w:r>
              <w:rPr>
                <w:b/>
                <w:bCs/>
              </w:rPr>
              <w:t xml:space="preserve">Ühendatud registrite </w:t>
            </w:r>
            <w:r w:rsidRPr="00376002">
              <w:t>andmed</w:t>
            </w:r>
            <w:r w:rsidR="00376002" w:rsidRPr="00376002">
              <w:t xml:space="preserve"> kõikselt viimase 10 aasta </w:t>
            </w:r>
            <w:r w:rsidR="00DA5CD3" w:rsidRPr="00DA5CD3">
              <w:t xml:space="preserve">jooksul kutsehaiguse või tööst põhjustatud haiguse diagnoosi saanud või tööõnnetusse sattunud isikute kohta. </w:t>
            </w:r>
            <w:r w:rsidR="009C17AD">
              <w:t xml:space="preserve">Päringu kavatseme teha perioodi </w:t>
            </w:r>
            <w:r w:rsidR="00835BBF">
              <w:t xml:space="preserve">2015-2024 kohta. Kuna taotluse tegemise hetkel pole </w:t>
            </w:r>
            <w:r w:rsidR="00886B38">
              <w:t xml:space="preserve">2024. agregeeritud andmed veel avalikud, siis inimeste arvu suurusjärgu </w:t>
            </w:r>
            <w:r w:rsidR="00A60750">
              <w:t xml:space="preserve">hindamiseks </w:t>
            </w:r>
            <w:r w:rsidR="00DA5CD3" w:rsidRPr="00DA5CD3">
              <w:t>tuuakse allolevas tabelis</w:t>
            </w:r>
            <w:r w:rsidR="00886B38">
              <w:t xml:space="preserve"> perioodi 2014-2023 andmed</w:t>
            </w:r>
            <w:r w:rsidR="00261047">
              <w:t xml:space="preserve">. </w:t>
            </w:r>
          </w:p>
          <w:p w14:paraId="4DA2113F" w14:textId="77777777" w:rsidR="00A60750" w:rsidRDefault="00A60750" w:rsidP="00A60750">
            <w:pPr>
              <w:pStyle w:val="Standard"/>
              <w:ind w:left="720"/>
              <w:rPr>
                <w:b/>
                <w:bCs/>
              </w:rPr>
            </w:pPr>
          </w:p>
          <w:p w14:paraId="0D9F0E80" w14:textId="269867AF" w:rsidR="00A60750" w:rsidRPr="00376002" w:rsidRDefault="00A60750" w:rsidP="003E71D2">
            <w:pPr>
              <w:pStyle w:val="Standard"/>
              <w:spacing w:after="240"/>
              <w:ind w:left="720"/>
              <w:rPr>
                <w:b/>
                <w:bCs/>
              </w:rPr>
            </w:pPr>
            <w:r>
              <w:rPr>
                <w:b/>
                <w:bCs/>
              </w:rPr>
              <w:t xml:space="preserve">Tabel 1. </w:t>
            </w:r>
            <w:r w:rsidR="003E71D2">
              <w:rPr>
                <w:b/>
                <w:bCs/>
              </w:rPr>
              <w:t>Perioodil 2014-2023 registreeritud kutsehaigused, tööõnnetused ja tööst põhjustatud haigused</w:t>
            </w:r>
          </w:p>
          <w:tbl>
            <w:tblPr>
              <w:tblStyle w:val="Kontuurtabel"/>
              <w:tblW w:w="7246" w:type="dxa"/>
              <w:jc w:val="center"/>
              <w:tblLook w:val="04A0" w:firstRow="1" w:lastRow="0" w:firstColumn="1" w:lastColumn="0" w:noHBand="0" w:noVBand="1"/>
            </w:tblPr>
            <w:tblGrid>
              <w:gridCol w:w="870"/>
              <w:gridCol w:w="1576"/>
              <w:gridCol w:w="1630"/>
              <w:gridCol w:w="3170"/>
            </w:tblGrid>
            <w:tr w:rsidR="00A246CF" w:rsidRPr="00A246CF" w14:paraId="7E4731EA" w14:textId="77777777" w:rsidTr="00A246CF">
              <w:trPr>
                <w:trHeight w:val="260"/>
                <w:jc w:val="center"/>
              </w:trPr>
              <w:tc>
                <w:tcPr>
                  <w:tcW w:w="870" w:type="dxa"/>
                  <w:hideMark/>
                </w:tcPr>
                <w:p w14:paraId="471A6ACB" w14:textId="77777777" w:rsidR="00A246CF" w:rsidRPr="00A246CF" w:rsidRDefault="00A246CF" w:rsidP="00A246CF">
                  <w:pPr>
                    <w:jc w:val="center"/>
                    <w:rPr>
                      <w:lang w:eastAsia="en-US" w:bidi="ar-SA"/>
                    </w:rPr>
                  </w:pPr>
                </w:p>
              </w:tc>
              <w:tc>
                <w:tcPr>
                  <w:tcW w:w="1576" w:type="dxa"/>
                  <w:noWrap/>
                  <w:hideMark/>
                </w:tcPr>
                <w:p w14:paraId="5B7FC1D0" w14:textId="77777777" w:rsidR="00A246CF" w:rsidRPr="00A246CF" w:rsidRDefault="00A246CF" w:rsidP="00A246CF">
                  <w:pPr>
                    <w:jc w:val="center"/>
                    <w:rPr>
                      <w:lang w:eastAsia="en-US" w:bidi="ar-SA"/>
                    </w:rPr>
                  </w:pPr>
                  <w:r w:rsidRPr="00A246CF">
                    <w:rPr>
                      <w:lang w:eastAsia="en-US" w:bidi="ar-SA"/>
                    </w:rPr>
                    <w:t>Tööõnnetused</w:t>
                  </w:r>
                </w:p>
              </w:tc>
              <w:tc>
                <w:tcPr>
                  <w:tcW w:w="1630" w:type="dxa"/>
                  <w:noWrap/>
                  <w:hideMark/>
                </w:tcPr>
                <w:p w14:paraId="4F3B411F" w14:textId="77777777" w:rsidR="00A246CF" w:rsidRPr="00A246CF" w:rsidRDefault="00A246CF" w:rsidP="00A246CF">
                  <w:pPr>
                    <w:jc w:val="center"/>
                    <w:rPr>
                      <w:lang w:eastAsia="en-US" w:bidi="ar-SA"/>
                    </w:rPr>
                  </w:pPr>
                  <w:r w:rsidRPr="00A246CF">
                    <w:rPr>
                      <w:lang w:eastAsia="en-US" w:bidi="ar-SA"/>
                    </w:rPr>
                    <w:t>Kutsehaigused</w:t>
                  </w:r>
                </w:p>
              </w:tc>
              <w:tc>
                <w:tcPr>
                  <w:tcW w:w="3170" w:type="dxa"/>
                  <w:noWrap/>
                  <w:hideMark/>
                </w:tcPr>
                <w:p w14:paraId="2F3E2611" w14:textId="77777777" w:rsidR="00A246CF" w:rsidRPr="00A246CF" w:rsidRDefault="00A246CF" w:rsidP="00A246CF">
                  <w:pPr>
                    <w:rPr>
                      <w:lang w:eastAsia="en-US" w:bidi="ar-SA"/>
                    </w:rPr>
                  </w:pPr>
                  <w:r w:rsidRPr="00A246CF">
                    <w:rPr>
                      <w:lang w:eastAsia="en-US" w:bidi="ar-SA"/>
                    </w:rPr>
                    <w:t>Tööst põhjustatud haigused</w:t>
                  </w:r>
                </w:p>
              </w:tc>
            </w:tr>
            <w:tr w:rsidR="00A246CF" w:rsidRPr="00A246CF" w14:paraId="099B5BBD" w14:textId="77777777" w:rsidTr="00A246CF">
              <w:trPr>
                <w:trHeight w:val="260"/>
                <w:jc w:val="center"/>
              </w:trPr>
              <w:tc>
                <w:tcPr>
                  <w:tcW w:w="870" w:type="dxa"/>
                  <w:noWrap/>
                  <w:hideMark/>
                </w:tcPr>
                <w:p w14:paraId="0C52D2C0" w14:textId="77777777" w:rsidR="00A246CF" w:rsidRPr="00A246CF" w:rsidRDefault="00A246CF" w:rsidP="00A246CF">
                  <w:pPr>
                    <w:jc w:val="center"/>
                    <w:rPr>
                      <w:lang w:eastAsia="en-US" w:bidi="ar-SA"/>
                    </w:rPr>
                  </w:pPr>
                  <w:r w:rsidRPr="00A246CF">
                    <w:rPr>
                      <w:lang w:eastAsia="en-US" w:bidi="ar-SA"/>
                    </w:rPr>
                    <w:t>2014</w:t>
                  </w:r>
                </w:p>
              </w:tc>
              <w:tc>
                <w:tcPr>
                  <w:tcW w:w="1576" w:type="dxa"/>
                  <w:noWrap/>
                  <w:hideMark/>
                </w:tcPr>
                <w:p w14:paraId="606BC339" w14:textId="77777777" w:rsidR="00A246CF" w:rsidRPr="00A246CF" w:rsidRDefault="00A246CF" w:rsidP="00A246CF">
                  <w:pPr>
                    <w:jc w:val="center"/>
                    <w:rPr>
                      <w:lang w:eastAsia="en-US" w:bidi="ar-SA"/>
                    </w:rPr>
                  </w:pPr>
                  <w:r w:rsidRPr="00A246CF">
                    <w:rPr>
                      <w:lang w:eastAsia="en-US" w:bidi="ar-SA"/>
                    </w:rPr>
                    <w:t>4644</w:t>
                  </w:r>
                </w:p>
              </w:tc>
              <w:tc>
                <w:tcPr>
                  <w:tcW w:w="1630" w:type="dxa"/>
                  <w:noWrap/>
                  <w:hideMark/>
                </w:tcPr>
                <w:p w14:paraId="212D59BF" w14:textId="77777777" w:rsidR="00A246CF" w:rsidRPr="00A246CF" w:rsidRDefault="00A246CF" w:rsidP="00A246CF">
                  <w:pPr>
                    <w:jc w:val="center"/>
                    <w:rPr>
                      <w:lang w:eastAsia="en-US" w:bidi="ar-SA"/>
                    </w:rPr>
                  </w:pPr>
                  <w:r w:rsidRPr="00A246CF">
                    <w:rPr>
                      <w:lang w:eastAsia="en-US" w:bidi="ar-SA"/>
                    </w:rPr>
                    <w:t>56</w:t>
                  </w:r>
                </w:p>
              </w:tc>
              <w:tc>
                <w:tcPr>
                  <w:tcW w:w="3170" w:type="dxa"/>
                  <w:noWrap/>
                  <w:hideMark/>
                </w:tcPr>
                <w:p w14:paraId="63D8A769" w14:textId="77777777" w:rsidR="00A246CF" w:rsidRPr="00A246CF" w:rsidRDefault="00A246CF" w:rsidP="00A246CF">
                  <w:pPr>
                    <w:jc w:val="center"/>
                    <w:rPr>
                      <w:lang w:eastAsia="en-US" w:bidi="ar-SA"/>
                    </w:rPr>
                  </w:pPr>
                  <w:r w:rsidRPr="00A246CF">
                    <w:rPr>
                      <w:lang w:eastAsia="en-US" w:bidi="ar-SA"/>
                    </w:rPr>
                    <w:t>138</w:t>
                  </w:r>
                </w:p>
              </w:tc>
            </w:tr>
            <w:tr w:rsidR="00A246CF" w:rsidRPr="00A246CF" w14:paraId="63B37BE6" w14:textId="77777777" w:rsidTr="00A246CF">
              <w:trPr>
                <w:trHeight w:val="260"/>
                <w:jc w:val="center"/>
              </w:trPr>
              <w:tc>
                <w:tcPr>
                  <w:tcW w:w="870" w:type="dxa"/>
                  <w:noWrap/>
                  <w:hideMark/>
                </w:tcPr>
                <w:p w14:paraId="281B070D" w14:textId="77777777" w:rsidR="00A246CF" w:rsidRPr="00A246CF" w:rsidRDefault="00A246CF" w:rsidP="00A246CF">
                  <w:pPr>
                    <w:jc w:val="center"/>
                    <w:rPr>
                      <w:lang w:eastAsia="en-US" w:bidi="ar-SA"/>
                    </w:rPr>
                  </w:pPr>
                  <w:r w:rsidRPr="00A246CF">
                    <w:rPr>
                      <w:lang w:eastAsia="en-US" w:bidi="ar-SA"/>
                    </w:rPr>
                    <w:t>2015</w:t>
                  </w:r>
                </w:p>
              </w:tc>
              <w:tc>
                <w:tcPr>
                  <w:tcW w:w="1576" w:type="dxa"/>
                  <w:noWrap/>
                  <w:hideMark/>
                </w:tcPr>
                <w:p w14:paraId="2FEA49B4" w14:textId="77777777" w:rsidR="00A246CF" w:rsidRPr="00A246CF" w:rsidRDefault="00A246CF" w:rsidP="00A246CF">
                  <w:pPr>
                    <w:jc w:val="center"/>
                    <w:rPr>
                      <w:lang w:eastAsia="en-US" w:bidi="ar-SA"/>
                    </w:rPr>
                  </w:pPr>
                  <w:r w:rsidRPr="00A246CF">
                    <w:rPr>
                      <w:lang w:eastAsia="en-US" w:bidi="ar-SA"/>
                    </w:rPr>
                    <w:t>4800</w:t>
                  </w:r>
                </w:p>
              </w:tc>
              <w:tc>
                <w:tcPr>
                  <w:tcW w:w="1630" w:type="dxa"/>
                  <w:noWrap/>
                  <w:hideMark/>
                </w:tcPr>
                <w:p w14:paraId="4A1A38E9" w14:textId="77777777" w:rsidR="00A246CF" w:rsidRPr="00A246CF" w:rsidRDefault="00A246CF" w:rsidP="00A246CF">
                  <w:pPr>
                    <w:jc w:val="center"/>
                    <w:rPr>
                      <w:lang w:eastAsia="en-US" w:bidi="ar-SA"/>
                    </w:rPr>
                  </w:pPr>
                  <w:r w:rsidRPr="00A246CF">
                    <w:rPr>
                      <w:lang w:eastAsia="en-US" w:bidi="ar-SA"/>
                    </w:rPr>
                    <w:t>50</w:t>
                  </w:r>
                </w:p>
              </w:tc>
              <w:tc>
                <w:tcPr>
                  <w:tcW w:w="3170" w:type="dxa"/>
                  <w:noWrap/>
                  <w:hideMark/>
                </w:tcPr>
                <w:p w14:paraId="6B061729" w14:textId="77777777" w:rsidR="00A246CF" w:rsidRPr="00A246CF" w:rsidRDefault="00A246CF" w:rsidP="00A246CF">
                  <w:pPr>
                    <w:jc w:val="center"/>
                    <w:rPr>
                      <w:lang w:eastAsia="en-US" w:bidi="ar-SA"/>
                    </w:rPr>
                  </w:pPr>
                  <w:r w:rsidRPr="00A246CF">
                    <w:rPr>
                      <w:lang w:eastAsia="en-US" w:bidi="ar-SA"/>
                    </w:rPr>
                    <w:t>128</w:t>
                  </w:r>
                </w:p>
              </w:tc>
            </w:tr>
            <w:tr w:rsidR="00A246CF" w:rsidRPr="00A246CF" w14:paraId="7368F0B0" w14:textId="77777777" w:rsidTr="00A246CF">
              <w:trPr>
                <w:trHeight w:val="260"/>
                <w:jc w:val="center"/>
              </w:trPr>
              <w:tc>
                <w:tcPr>
                  <w:tcW w:w="870" w:type="dxa"/>
                  <w:noWrap/>
                  <w:hideMark/>
                </w:tcPr>
                <w:p w14:paraId="77A51811" w14:textId="77777777" w:rsidR="00A246CF" w:rsidRPr="00A246CF" w:rsidRDefault="00A246CF" w:rsidP="00A246CF">
                  <w:pPr>
                    <w:jc w:val="center"/>
                    <w:rPr>
                      <w:lang w:eastAsia="en-US" w:bidi="ar-SA"/>
                    </w:rPr>
                  </w:pPr>
                  <w:r w:rsidRPr="00A246CF">
                    <w:rPr>
                      <w:lang w:eastAsia="en-US" w:bidi="ar-SA"/>
                    </w:rPr>
                    <w:t>2016</w:t>
                  </w:r>
                </w:p>
              </w:tc>
              <w:tc>
                <w:tcPr>
                  <w:tcW w:w="1576" w:type="dxa"/>
                  <w:noWrap/>
                  <w:hideMark/>
                </w:tcPr>
                <w:p w14:paraId="13994B80" w14:textId="77777777" w:rsidR="00A246CF" w:rsidRPr="00A246CF" w:rsidRDefault="00A246CF" w:rsidP="00A246CF">
                  <w:pPr>
                    <w:jc w:val="center"/>
                    <w:rPr>
                      <w:lang w:eastAsia="en-US" w:bidi="ar-SA"/>
                    </w:rPr>
                  </w:pPr>
                  <w:r w:rsidRPr="00A246CF">
                    <w:rPr>
                      <w:lang w:eastAsia="en-US" w:bidi="ar-SA"/>
                    </w:rPr>
                    <w:t>5098</w:t>
                  </w:r>
                </w:p>
              </w:tc>
              <w:tc>
                <w:tcPr>
                  <w:tcW w:w="1630" w:type="dxa"/>
                  <w:noWrap/>
                  <w:hideMark/>
                </w:tcPr>
                <w:p w14:paraId="7AF222C5" w14:textId="77777777" w:rsidR="00A246CF" w:rsidRPr="00A246CF" w:rsidRDefault="00A246CF" w:rsidP="00A246CF">
                  <w:pPr>
                    <w:jc w:val="center"/>
                    <w:rPr>
                      <w:lang w:eastAsia="en-US" w:bidi="ar-SA"/>
                    </w:rPr>
                  </w:pPr>
                  <w:r w:rsidRPr="00A246CF">
                    <w:rPr>
                      <w:lang w:eastAsia="en-US" w:bidi="ar-SA"/>
                    </w:rPr>
                    <w:t>39</w:t>
                  </w:r>
                </w:p>
              </w:tc>
              <w:tc>
                <w:tcPr>
                  <w:tcW w:w="3170" w:type="dxa"/>
                  <w:noWrap/>
                  <w:hideMark/>
                </w:tcPr>
                <w:p w14:paraId="362CE564" w14:textId="77777777" w:rsidR="00A246CF" w:rsidRPr="00A246CF" w:rsidRDefault="00A246CF" w:rsidP="00A246CF">
                  <w:pPr>
                    <w:jc w:val="center"/>
                    <w:rPr>
                      <w:lang w:eastAsia="en-US" w:bidi="ar-SA"/>
                    </w:rPr>
                  </w:pPr>
                  <w:r w:rsidRPr="00A246CF">
                    <w:rPr>
                      <w:lang w:eastAsia="en-US" w:bidi="ar-SA"/>
                    </w:rPr>
                    <w:t>95</w:t>
                  </w:r>
                </w:p>
              </w:tc>
            </w:tr>
            <w:tr w:rsidR="00A246CF" w:rsidRPr="00A246CF" w14:paraId="4FDD2407" w14:textId="77777777" w:rsidTr="00A246CF">
              <w:trPr>
                <w:trHeight w:val="260"/>
                <w:jc w:val="center"/>
              </w:trPr>
              <w:tc>
                <w:tcPr>
                  <w:tcW w:w="870" w:type="dxa"/>
                  <w:noWrap/>
                  <w:hideMark/>
                </w:tcPr>
                <w:p w14:paraId="1BE67518" w14:textId="77777777" w:rsidR="00A246CF" w:rsidRPr="00A246CF" w:rsidRDefault="00A246CF" w:rsidP="00A246CF">
                  <w:pPr>
                    <w:jc w:val="center"/>
                    <w:rPr>
                      <w:lang w:eastAsia="en-US" w:bidi="ar-SA"/>
                    </w:rPr>
                  </w:pPr>
                  <w:r w:rsidRPr="00A246CF">
                    <w:rPr>
                      <w:lang w:eastAsia="en-US" w:bidi="ar-SA"/>
                    </w:rPr>
                    <w:t>2017</w:t>
                  </w:r>
                </w:p>
              </w:tc>
              <w:tc>
                <w:tcPr>
                  <w:tcW w:w="1576" w:type="dxa"/>
                  <w:noWrap/>
                  <w:hideMark/>
                </w:tcPr>
                <w:p w14:paraId="7326D595" w14:textId="77777777" w:rsidR="00A246CF" w:rsidRPr="00A246CF" w:rsidRDefault="00A246CF" w:rsidP="00A246CF">
                  <w:pPr>
                    <w:jc w:val="center"/>
                    <w:rPr>
                      <w:lang w:eastAsia="en-US" w:bidi="ar-SA"/>
                    </w:rPr>
                  </w:pPr>
                  <w:r w:rsidRPr="00A246CF">
                    <w:rPr>
                      <w:lang w:eastAsia="en-US" w:bidi="ar-SA"/>
                    </w:rPr>
                    <w:t>5209</w:t>
                  </w:r>
                </w:p>
              </w:tc>
              <w:tc>
                <w:tcPr>
                  <w:tcW w:w="1630" w:type="dxa"/>
                  <w:noWrap/>
                  <w:hideMark/>
                </w:tcPr>
                <w:p w14:paraId="33DCBA5A" w14:textId="77777777" w:rsidR="00A246CF" w:rsidRPr="00A246CF" w:rsidRDefault="00A246CF" w:rsidP="00A246CF">
                  <w:pPr>
                    <w:jc w:val="center"/>
                    <w:rPr>
                      <w:lang w:eastAsia="en-US" w:bidi="ar-SA"/>
                    </w:rPr>
                  </w:pPr>
                  <w:r w:rsidRPr="00A246CF">
                    <w:rPr>
                      <w:lang w:eastAsia="en-US" w:bidi="ar-SA"/>
                    </w:rPr>
                    <w:t>37</w:t>
                  </w:r>
                </w:p>
              </w:tc>
              <w:tc>
                <w:tcPr>
                  <w:tcW w:w="3170" w:type="dxa"/>
                  <w:noWrap/>
                  <w:hideMark/>
                </w:tcPr>
                <w:p w14:paraId="35E5E709" w14:textId="77777777" w:rsidR="00A246CF" w:rsidRPr="00A246CF" w:rsidRDefault="00A246CF" w:rsidP="00A246CF">
                  <w:pPr>
                    <w:jc w:val="center"/>
                    <w:rPr>
                      <w:lang w:eastAsia="en-US" w:bidi="ar-SA"/>
                    </w:rPr>
                  </w:pPr>
                  <w:r w:rsidRPr="00A246CF">
                    <w:rPr>
                      <w:lang w:eastAsia="en-US" w:bidi="ar-SA"/>
                    </w:rPr>
                    <w:t>78</w:t>
                  </w:r>
                </w:p>
              </w:tc>
            </w:tr>
            <w:tr w:rsidR="00A246CF" w:rsidRPr="00A246CF" w14:paraId="19C40A8A" w14:textId="77777777" w:rsidTr="00A246CF">
              <w:trPr>
                <w:trHeight w:val="260"/>
                <w:jc w:val="center"/>
              </w:trPr>
              <w:tc>
                <w:tcPr>
                  <w:tcW w:w="870" w:type="dxa"/>
                  <w:noWrap/>
                  <w:hideMark/>
                </w:tcPr>
                <w:p w14:paraId="71BBFFA0" w14:textId="77777777" w:rsidR="00A246CF" w:rsidRPr="00A246CF" w:rsidRDefault="00A246CF" w:rsidP="00A246CF">
                  <w:pPr>
                    <w:jc w:val="center"/>
                    <w:rPr>
                      <w:lang w:eastAsia="en-US" w:bidi="ar-SA"/>
                    </w:rPr>
                  </w:pPr>
                  <w:r w:rsidRPr="00A246CF">
                    <w:rPr>
                      <w:lang w:eastAsia="en-US" w:bidi="ar-SA"/>
                    </w:rPr>
                    <w:t>2018</w:t>
                  </w:r>
                </w:p>
              </w:tc>
              <w:tc>
                <w:tcPr>
                  <w:tcW w:w="1576" w:type="dxa"/>
                  <w:noWrap/>
                  <w:hideMark/>
                </w:tcPr>
                <w:p w14:paraId="544A8A38" w14:textId="77777777" w:rsidR="00A246CF" w:rsidRPr="00A246CF" w:rsidRDefault="00A246CF" w:rsidP="00A246CF">
                  <w:pPr>
                    <w:jc w:val="center"/>
                    <w:rPr>
                      <w:lang w:eastAsia="en-US" w:bidi="ar-SA"/>
                    </w:rPr>
                  </w:pPr>
                  <w:r w:rsidRPr="00A246CF">
                    <w:rPr>
                      <w:lang w:eastAsia="en-US" w:bidi="ar-SA"/>
                    </w:rPr>
                    <w:t>5170</w:t>
                  </w:r>
                </w:p>
              </w:tc>
              <w:tc>
                <w:tcPr>
                  <w:tcW w:w="1630" w:type="dxa"/>
                  <w:noWrap/>
                  <w:hideMark/>
                </w:tcPr>
                <w:p w14:paraId="4AA5722A" w14:textId="77777777" w:rsidR="00A246CF" w:rsidRPr="00A246CF" w:rsidRDefault="00A246CF" w:rsidP="00A246CF">
                  <w:pPr>
                    <w:jc w:val="center"/>
                    <w:rPr>
                      <w:lang w:eastAsia="en-US" w:bidi="ar-SA"/>
                    </w:rPr>
                  </w:pPr>
                  <w:r w:rsidRPr="00A246CF">
                    <w:rPr>
                      <w:lang w:eastAsia="en-US" w:bidi="ar-SA"/>
                    </w:rPr>
                    <w:t>49</w:t>
                  </w:r>
                </w:p>
              </w:tc>
              <w:tc>
                <w:tcPr>
                  <w:tcW w:w="3170" w:type="dxa"/>
                  <w:noWrap/>
                  <w:hideMark/>
                </w:tcPr>
                <w:p w14:paraId="48199DB5" w14:textId="77777777" w:rsidR="00A246CF" w:rsidRPr="00A246CF" w:rsidRDefault="00A246CF" w:rsidP="00A246CF">
                  <w:pPr>
                    <w:jc w:val="center"/>
                    <w:rPr>
                      <w:lang w:eastAsia="en-US" w:bidi="ar-SA"/>
                    </w:rPr>
                  </w:pPr>
                  <w:r w:rsidRPr="00A246CF">
                    <w:rPr>
                      <w:lang w:eastAsia="en-US" w:bidi="ar-SA"/>
                    </w:rPr>
                    <w:t>55</w:t>
                  </w:r>
                </w:p>
              </w:tc>
            </w:tr>
            <w:tr w:rsidR="00A246CF" w:rsidRPr="00A246CF" w14:paraId="7F61AFCD" w14:textId="77777777" w:rsidTr="00A246CF">
              <w:trPr>
                <w:trHeight w:val="260"/>
                <w:jc w:val="center"/>
              </w:trPr>
              <w:tc>
                <w:tcPr>
                  <w:tcW w:w="870" w:type="dxa"/>
                  <w:noWrap/>
                  <w:hideMark/>
                </w:tcPr>
                <w:p w14:paraId="10D5052F" w14:textId="77777777" w:rsidR="00A246CF" w:rsidRPr="00A246CF" w:rsidRDefault="00A246CF" w:rsidP="00A246CF">
                  <w:pPr>
                    <w:jc w:val="center"/>
                    <w:rPr>
                      <w:lang w:eastAsia="en-US" w:bidi="ar-SA"/>
                    </w:rPr>
                  </w:pPr>
                  <w:r w:rsidRPr="00A246CF">
                    <w:rPr>
                      <w:lang w:eastAsia="en-US" w:bidi="ar-SA"/>
                    </w:rPr>
                    <w:t>2019</w:t>
                  </w:r>
                </w:p>
              </w:tc>
              <w:tc>
                <w:tcPr>
                  <w:tcW w:w="1576" w:type="dxa"/>
                  <w:noWrap/>
                  <w:hideMark/>
                </w:tcPr>
                <w:p w14:paraId="5734A6A0" w14:textId="77777777" w:rsidR="00A246CF" w:rsidRPr="00A246CF" w:rsidRDefault="00A246CF" w:rsidP="00A246CF">
                  <w:pPr>
                    <w:jc w:val="center"/>
                    <w:rPr>
                      <w:lang w:eastAsia="en-US" w:bidi="ar-SA"/>
                    </w:rPr>
                  </w:pPr>
                  <w:r w:rsidRPr="00A246CF">
                    <w:rPr>
                      <w:lang w:eastAsia="en-US" w:bidi="ar-SA"/>
                    </w:rPr>
                    <w:t>4277</w:t>
                  </w:r>
                </w:p>
              </w:tc>
              <w:tc>
                <w:tcPr>
                  <w:tcW w:w="1630" w:type="dxa"/>
                  <w:noWrap/>
                  <w:hideMark/>
                </w:tcPr>
                <w:p w14:paraId="19E93E11" w14:textId="77777777" w:rsidR="00A246CF" w:rsidRPr="00A246CF" w:rsidRDefault="00A246CF" w:rsidP="00A246CF">
                  <w:pPr>
                    <w:jc w:val="center"/>
                    <w:rPr>
                      <w:lang w:eastAsia="en-US" w:bidi="ar-SA"/>
                    </w:rPr>
                  </w:pPr>
                  <w:r w:rsidRPr="00A246CF">
                    <w:rPr>
                      <w:lang w:eastAsia="en-US" w:bidi="ar-SA"/>
                    </w:rPr>
                    <w:t>34</w:t>
                  </w:r>
                </w:p>
              </w:tc>
              <w:tc>
                <w:tcPr>
                  <w:tcW w:w="3170" w:type="dxa"/>
                  <w:noWrap/>
                  <w:hideMark/>
                </w:tcPr>
                <w:p w14:paraId="23FEC1E8" w14:textId="77777777" w:rsidR="00A246CF" w:rsidRPr="00A246CF" w:rsidRDefault="00A246CF" w:rsidP="00A246CF">
                  <w:pPr>
                    <w:jc w:val="center"/>
                    <w:rPr>
                      <w:lang w:eastAsia="en-US" w:bidi="ar-SA"/>
                    </w:rPr>
                  </w:pPr>
                  <w:r w:rsidRPr="00A246CF">
                    <w:rPr>
                      <w:lang w:eastAsia="en-US" w:bidi="ar-SA"/>
                    </w:rPr>
                    <w:t>57</w:t>
                  </w:r>
                </w:p>
              </w:tc>
            </w:tr>
            <w:tr w:rsidR="00A246CF" w:rsidRPr="00A246CF" w14:paraId="6D4DCE08" w14:textId="77777777" w:rsidTr="00A246CF">
              <w:trPr>
                <w:trHeight w:val="260"/>
                <w:jc w:val="center"/>
              </w:trPr>
              <w:tc>
                <w:tcPr>
                  <w:tcW w:w="870" w:type="dxa"/>
                  <w:noWrap/>
                  <w:hideMark/>
                </w:tcPr>
                <w:p w14:paraId="61A25976" w14:textId="77777777" w:rsidR="00A246CF" w:rsidRPr="00A246CF" w:rsidRDefault="00A246CF" w:rsidP="00A246CF">
                  <w:pPr>
                    <w:jc w:val="center"/>
                    <w:rPr>
                      <w:lang w:eastAsia="en-US" w:bidi="ar-SA"/>
                    </w:rPr>
                  </w:pPr>
                  <w:r w:rsidRPr="00A246CF">
                    <w:rPr>
                      <w:lang w:eastAsia="en-US" w:bidi="ar-SA"/>
                    </w:rPr>
                    <w:t>2020</w:t>
                  </w:r>
                </w:p>
              </w:tc>
              <w:tc>
                <w:tcPr>
                  <w:tcW w:w="1576" w:type="dxa"/>
                  <w:noWrap/>
                  <w:hideMark/>
                </w:tcPr>
                <w:p w14:paraId="2C4EE5CD" w14:textId="77777777" w:rsidR="00A246CF" w:rsidRPr="00A246CF" w:rsidRDefault="00A246CF" w:rsidP="00A246CF">
                  <w:pPr>
                    <w:jc w:val="center"/>
                    <w:rPr>
                      <w:lang w:eastAsia="en-US" w:bidi="ar-SA"/>
                    </w:rPr>
                  </w:pPr>
                  <w:r w:rsidRPr="00A246CF">
                    <w:rPr>
                      <w:lang w:eastAsia="en-US" w:bidi="ar-SA"/>
                    </w:rPr>
                    <w:t>3641</w:t>
                  </w:r>
                </w:p>
              </w:tc>
              <w:tc>
                <w:tcPr>
                  <w:tcW w:w="1630" w:type="dxa"/>
                  <w:noWrap/>
                  <w:hideMark/>
                </w:tcPr>
                <w:p w14:paraId="69D2AC75" w14:textId="77777777" w:rsidR="00A246CF" w:rsidRPr="00A246CF" w:rsidRDefault="00A246CF" w:rsidP="00A246CF">
                  <w:pPr>
                    <w:jc w:val="center"/>
                    <w:rPr>
                      <w:lang w:eastAsia="en-US" w:bidi="ar-SA"/>
                    </w:rPr>
                  </w:pPr>
                  <w:r w:rsidRPr="00A246CF">
                    <w:rPr>
                      <w:lang w:eastAsia="en-US" w:bidi="ar-SA"/>
                    </w:rPr>
                    <w:t>22</w:t>
                  </w:r>
                </w:p>
              </w:tc>
              <w:tc>
                <w:tcPr>
                  <w:tcW w:w="3170" w:type="dxa"/>
                  <w:noWrap/>
                  <w:hideMark/>
                </w:tcPr>
                <w:p w14:paraId="522EED2E" w14:textId="77777777" w:rsidR="00A246CF" w:rsidRPr="00A246CF" w:rsidRDefault="00A246CF" w:rsidP="00A246CF">
                  <w:pPr>
                    <w:jc w:val="center"/>
                    <w:rPr>
                      <w:lang w:eastAsia="en-US" w:bidi="ar-SA"/>
                    </w:rPr>
                  </w:pPr>
                  <w:r w:rsidRPr="00A246CF">
                    <w:rPr>
                      <w:lang w:eastAsia="en-US" w:bidi="ar-SA"/>
                    </w:rPr>
                    <w:t>87</w:t>
                  </w:r>
                </w:p>
              </w:tc>
            </w:tr>
            <w:tr w:rsidR="00A246CF" w:rsidRPr="00A246CF" w14:paraId="2024ED71" w14:textId="77777777" w:rsidTr="00A246CF">
              <w:trPr>
                <w:trHeight w:val="260"/>
                <w:jc w:val="center"/>
              </w:trPr>
              <w:tc>
                <w:tcPr>
                  <w:tcW w:w="870" w:type="dxa"/>
                  <w:noWrap/>
                  <w:hideMark/>
                </w:tcPr>
                <w:p w14:paraId="5CE5FE51" w14:textId="77777777" w:rsidR="00A246CF" w:rsidRPr="00A246CF" w:rsidRDefault="00A246CF" w:rsidP="00A246CF">
                  <w:pPr>
                    <w:jc w:val="center"/>
                    <w:rPr>
                      <w:lang w:eastAsia="en-US" w:bidi="ar-SA"/>
                    </w:rPr>
                  </w:pPr>
                  <w:r w:rsidRPr="00A246CF">
                    <w:rPr>
                      <w:lang w:eastAsia="en-US" w:bidi="ar-SA"/>
                    </w:rPr>
                    <w:t>2021</w:t>
                  </w:r>
                </w:p>
              </w:tc>
              <w:tc>
                <w:tcPr>
                  <w:tcW w:w="1576" w:type="dxa"/>
                  <w:noWrap/>
                  <w:hideMark/>
                </w:tcPr>
                <w:p w14:paraId="7E5A5B8A" w14:textId="77777777" w:rsidR="00A246CF" w:rsidRPr="00A246CF" w:rsidRDefault="00A246CF" w:rsidP="00A246CF">
                  <w:pPr>
                    <w:jc w:val="center"/>
                    <w:rPr>
                      <w:lang w:eastAsia="en-US" w:bidi="ar-SA"/>
                    </w:rPr>
                  </w:pPr>
                  <w:r w:rsidRPr="00A246CF">
                    <w:rPr>
                      <w:lang w:eastAsia="en-US" w:bidi="ar-SA"/>
                    </w:rPr>
                    <w:t>3887</w:t>
                  </w:r>
                </w:p>
              </w:tc>
              <w:tc>
                <w:tcPr>
                  <w:tcW w:w="1630" w:type="dxa"/>
                  <w:noWrap/>
                  <w:hideMark/>
                </w:tcPr>
                <w:p w14:paraId="6B76AF79" w14:textId="77777777" w:rsidR="00A246CF" w:rsidRPr="00A246CF" w:rsidRDefault="00A246CF" w:rsidP="00A246CF">
                  <w:pPr>
                    <w:jc w:val="center"/>
                    <w:rPr>
                      <w:lang w:eastAsia="en-US" w:bidi="ar-SA"/>
                    </w:rPr>
                  </w:pPr>
                  <w:r w:rsidRPr="00A246CF">
                    <w:rPr>
                      <w:lang w:eastAsia="en-US" w:bidi="ar-SA"/>
                    </w:rPr>
                    <w:t>16</w:t>
                  </w:r>
                </w:p>
              </w:tc>
              <w:tc>
                <w:tcPr>
                  <w:tcW w:w="3170" w:type="dxa"/>
                  <w:noWrap/>
                  <w:hideMark/>
                </w:tcPr>
                <w:p w14:paraId="433695FD" w14:textId="77777777" w:rsidR="00A246CF" w:rsidRPr="00A246CF" w:rsidRDefault="00A246CF" w:rsidP="00A246CF">
                  <w:pPr>
                    <w:jc w:val="center"/>
                    <w:rPr>
                      <w:lang w:eastAsia="en-US" w:bidi="ar-SA"/>
                    </w:rPr>
                  </w:pPr>
                  <w:r w:rsidRPr="00A246CF">
                    <w:rPr>
                      <w:lang w:eastAsia="en-US" w:bidi="ar-SA"/>
                    </w:rPr>
                    <w:t>38</w:t>
                  </w:r>
                </w:p>
              </w:tc>
            </w:tr>
            <w:tr w:rsidR="00A246CF" w:rsidRPr="00A246CF" w14:paraId="40570BE7" w14:textId="77777777" w:rsidTr="00A246CF">
              <w:trPr>
                <w:trHeight w:val="260"/>
                <w:jc w:val="center"/>
              </w:trPr>
              <w:tc>
                <w:tcPr>
                  <w:tcW w:w="870" w:type="dxa"/>
                  <w:noWrap/>
                  <w:hideMark/>
                </w:tcPr>
                <w:p w14:paraId="43B5DC6C" w14:textId="77777777" w:rsidR="00A246CF" w:rsidRPr="00A246CF" w:rsidRDefault="00A246CF" w:rsidP="00A246CF">
                  <w:pPr>
                    <w:jc w:val="center"/>
                    <w:rPr>
                      <w:lang w:eastAsia="en-US" w:bidi="ar-SA"/>
                    </w:rPr>
                  </w:pPr>
                  <w:r w:rsidRPr="00A246CF">
                    <w:rPr>
                      <w:lang w:eastAsia="en-US" w:bidi="ar-SA"/>
                    </w:rPr>
                    <w:t>2022</w:t>
                  </w:r>
                </w:p>
              </w:tc>
              <w:tc>
                <w:tcPr>
                  <w:tcW w:w="1576" w:type="dxa"/>
                  <w:noWrap/>
                  <w:hideMark/>
                </w:tcPr>
                <w:p w14:paraId="32D5E2F1" w14:textId="77777777" w:rsidR="00A246CF" w:rsidRPr="00A246CF" w:rsidRDefault="00A246CF" w:rsidP="00A246CF">
                  <w:pPr>
                    <w:jc w:val="center"/>
                    <w:rPr>
                      <w:lang w:eastAsia="en-US" w:bidi="ar-SA"/>
                    </w:rPr>
                  </w:pPr>
                  <w:r w:rsidRPr="00A246CF">
                    <w:rPr>
                      <w:lang w:eastAsia="en-US" w:bidi="ar-SA"/>
                    </w:rPr>
                    <w:t>3712</w:t>
                  </w:r>
                </w:p>
              </w:tc>
              <w:tc>
                <w:tcPr>
                  <w:tcW w:w="1630" w:type="dxa"/>
                  <w:noWrap/>
                  <w:hideMark/>
                </w:tcPr>
                <w:p w14:paraId="52700ADF" w14:textId="77777777" w:rsidR="00A246CF" w:rsidRPr="00A246CF" w:rsidRDefault="00A246CF" w:rsidP="00A246CF">
                  <w:pPr>
                    <w:jc w:val="center"/>
                    <w:rPr>
                      <w:lang w:eastAsia="en-US" w:bidi="ar-SA"/>
                    </w:rPr>
                  </w:pPr>
                  <w:r w:rsidRPr="00A246CF">
                    <w:rPr>
                      <w:lang w:eastAsia="en-US" w:bidi="ar-SA"/>
                    </w:rPr>
                    <w:t>24</w:t>
                  </w:r>
                </w:p>
              </w:tc>
              <w:tc>
                <w:tcPr>
                  <w:tcW w:w="3170" w:type="dxa"/>
                  <w:noWrap/>
                  <w:hideMark/>
                </w:tcPr>
                <w:p w14:paraId="2F5DE641" w14:textId="77777777" w:rsidR="00A246CF" w:rsidRPr="00A246CF" w:rsidRDefault="00A246CF" w:rsidP="00A246CF">
                  <w:pPr>
                    <w:jc w:val="center"/>
                    <w:rPr>
                      <w:lang w:eastAsia="en-US" w:bidi="ar-SA"/>
                    </w:rPr>
                  </w:pPr>
                  <w:r w:rsidRPr="00A246CF">
                    <w:rPr>
                      <w:lang w:eastAsia="en-US" w:bidi="ar-SA"/>
                    </w:rPr>
                    <w:t>37</w:t>
                  </w:r>
                </w:p>
              </w:tc>
            </w:tr>
            <w:tr w:rsidR="00A246CF" w:rsidRPr="00A246CF" w14:paraId="662BC94D" w14:textId="77777777" w:rsidTr="00A246CF">
              <w:trPr>
                <w:trHeight w:val="270"/>
                <w:jc w:val="center"/>
              </w:trPr>
              <w:tc>
                <w:tcPr>
                  <w:tcW w:w="870" w:type="dxa"/>
                  <w:noWrap/>
                  <w:hideMark/>
                </w:tcPr>
                <w:p w14:paraId="667070E9" w14:textId="77777777" w:rsidR="00A246CF" w:rsidRPr="00A246CF" w:rsidRDefault="00A246CF" w:rsidP="00A246CF">
                  <w:pPr>
                    <w:jc w:val="center"/>
                    <w:rPr>
                      <w:lang w:eastAsia="en-US" w:bidi="ar-SA"/>
                    </w:rPr>
                  </w:pPr>
                  <w:r w:rsidRPr="00A246CF">
                    <w:rPr>
                      <w:lang w:eastAsia="en-US" w:bidi="ar-SA"/>
                    </w:rPr>
                    <w:t>2023</w:t>
                  </w:r>
                </w:p>
              </w:tc>
              <w:tc>
                <w:tcPr>
                  <w:tcW w:w="1576" w:type="dxa"/>
                  <w:noWrap/>
                  <w:hideMark/>
                </w:tcPr>
                <w:p w14:paraId="02A88C3D" w14:textId="77777777" w:rsidR="00A246CF" w:rsidRPr="00A246CF" w:rsidRDefault="00A246CF" w:rsidP="00A246CF">
                  <w:pPr>
                    <w:jc w:val="center"/>
                    <w:rPr>
                      <w:lang w:eastAsia="en-US" w:bidi="ar-SA"/>
                    </w:rPr>
                  </w:pPr>
                  <w:r w:rsidRPr="00A246CF">
                    <w:rPr>
                      <w:lang w:eastAsia="en-US" w:bidi="ar-SA"/>
                    </w:rPr>
                    <w:t>3296</w:t>
                  </w:r>
                </w:p>
              </w:tc>
              <w:tc>
                <w:tcPr>
                  <w:tcW w:w="1630" w:type="dxa"/>
                  <w:noWrap/>
                  <w:hideMark/>
                </w:tcPr>
                <w:p w14:paraId="1718C1BA" w14:textId="77777777" w:rsidR="00A246CF" w:rsidRPr="00A246CF" w:rsidRDefault="00A246CF" w:rsidP="00A246CF">
                  <w:pPr>
                    <w:jc w:val="center"/>
                    <w:rPr>
                      <w:lang w:eastAsia="en-US" w:bidi="ar-SA"/>
                    </w:rPr>
                  </w:pPr>
                  <w:r w:rsidRPr="00A246CF">
                    <w:rPr>
                      <w:lang w:eastAsia="en-US" w:bidi="ar-SA"/>
                    </w:rPr>
                    <w:t>13</w:t>
                  </w:r>
                </w:p>
              </w:tc>
              <w:tc>
                <w:tcPr>
                  <w:tcW w:w="3170" w:type="dxa"/>
                  <w:noWrap/>
                  <w:hideMark/>
                </w:tcPr>
                <w:p w14:paraId="2BCCAD94" w14:textId="77777777" w:rsidR="00A246CF" w:rsidRPr="00A246CF" w:rsidRDefault="00A246CF" w:rsidP="00A246CF">
                  <w:pPr>
                    <w:jc w:val="center"/>
                    <w:rPr>
                      <w:lang w:eastAsia="en-US" w:bidi="ar-SA"/>
                    </w:rPr>
                  </w:pPr>
                  <w:r w:rsidRPr="00A246CF">
                    <w:rPr>
                      <w:lang w:eastAsia="en-US" w:bidi="ar-SA"/>
                    </w:rPr>
                    <w:t>38</w:t>
                  </w:r>
                </w:p>
              </w:tc>
            </w:tr>
            <w:tr w:rsidR="00A246CF" w:rsidRPr="00A246CF" w14:paraId="3D0B7099" w14:textId="77777777" w:rsidTr="00A246CF">
              <w:trPr>
                <w:trHeight w:val="260"/>
                <w:jc w:val="center"/>
              </w:trPr>
              <w:tc>
                <w:tcPr>
                  <w:tcW w:w="870" w:type="dxa"/>
                  <w:noWrap/>
                  <w:hideMark/>
                </w:tcPr>
                <w:p w14:paraId="38D67434" w14:textId="77777777" w:rsidR="00A246CF" w:rsidRPr="00A246CF" w:rsidRDefault="00A246CF" w:rsidP="00A246CF">
                  <w:pPr>
                    <w:jc w:val="center"/>
                    <w:rPr>
                      <w:lang w:eastAsia="en-US" w:bidi="ar-SA"/>
                    </w:rPr>
                  </w:pPr>
                  <w:r w:rsidRPr="00A246CF">
                    <w:rPr>
                      <w:lang w:eastAsia="en-US" w:bidi="ar-SA"/>
                    </w:rPr>
                    <w:t>Kokku</w:t>
                  </w:r>
                </w:p>
              </w:tc>
              <w:tc>
                <w:tcPr>
                  <w:tcW w:w="1576" w:type="dxa"/>
                  <w:noWrap/>
                  <w:hideMark/>
                </w:tcPr>
                <w:p w14:paraId="1634B194" w14:textId="77777777" w:rsidR="00A246CF" w:rsidRPr="00A246CF" w:rsidRDefault="00A246CF" w:rsidP="00A246CF">
                  <w:pPr>
                    <w:jc w:val="center"/>
                    <w:rPr>
                      <w:lang w:eastAsia="en-US" w:bidi="ar-SA"/>
                    </w:rPr>
                  </w:pPr>
                  <w:r w:rsidRPr="00A246CF">
                    <w:rPr>
                      <w:lang w:eastAsia="en-US" w:bidi="ar-SA"/>
                    </w:rPr>
                    <w:t>43734</w:t>
                  </w:r>
                </w:p>
              </w:tc>
              <w:tc>
                <w:tcPr>
                  <w:tcW w:w="1630" w:type="dxa"/>
                  <w:noWrap/>
                  <w:hideMark/>
                </w:tcPr>
                <w:p w14:paraId="7E8D4790" w14:textId="77777777" w:rsidR="00A246CF" w:rsidRPr="00A246CF" w:rsidRDefault="00A246CF" w:rsidP="00A246CF">
                  <w:pPr>
                    <w:jc w:val="center"/>
                    <w:rPr>
                      <w:lang w:eastAsia="en-US" w:bidi="ar-SA"/>
                    </w:rPr>
                  </w:pPr>
                  <w:r w:rsidRPr="00A246CF">
                    <w:rPr>
                      <w:lang w:eastAsia="en-US" w:bidi="ar-SA"/>
                    </w:rPr>
                    <w:t>340</w:t>
                  </w:r>
                </w:p>
              </w:tc>
              <w:tc>
                <w:tcPr>
                  <w:tcW w:w="3170" w:type="dxa"/>
                  <w:noWrap/>
                  <w:hideMark/>
                </w:tcPr>
                <w:p w14:paraId="0CFF667D" w14:textId="77777777" w:rsidR="00A246CF" w:rsidRPr="00A246CF" w:rsidRDefault="00A246CF" w:rsidP="00A246CF">
                  <w:pPr>
                    <w:jc w:val="center"/>
                    <w:rPr>
                      <w:lang w:eastAsia="en-US" w:bidi="ar-SA"/>
                    </w:rPr>
                  </w:pPr>
                  <w:r w:rsidRPr="00A246CF">
                    <w:rPr>
                      <w:lang w:eastAsia="en-US" w:bidi="ar-SA"/>
                    </w:rPr>
                    <w:t>751</w:t>
                  </w:r>
                </w:p>
              </w:tc>
            </w:tr>
          </w:tbl>
          <w:p w14:paraId="75627040" w14:textId="3F33B606" w:rsidR="003D527E" w:rsidRPr="003E71D2" w:rsidRDefault="003E71D2" w:rsidP="003D527E">
            <w:pPr>
              <w:pStyle w:val="Standard"/>
              <w:ind w:left="720"/>
              <w:rPr>
                <w:i/>
                <w:iCs/>
              </w:rPr>
            </w:pPr>
            <w:r>
              <w:rPr>
                <w:i/>
                <w:iCs/>
              </w:rPr>
              <w:t>Allikas: Tööinspektsioon</w:t>
            </w:r>
          </w:p>
          <w:p w14:paraId="6DD58EF5" w14:textId="77777777" w:rsidR="003E71D2" w:rsidRDefault="003E71D2" w:rsidP="003D527E">
            <w:pPr>
              <w:pStyle w:val="Standard"/>
              <w:ind w:left="720"/>
              <w:rPr>
                <w:b/>
                <w:bCs/>
              </w:rPr>
            </w:pPr>
          </w:p>
          <w:p w14:paraId="183254C4" w14:textId="01FFB420" w:rsidR="00701E09" w:rsidRPr="00701E09" w:rsidRDefault="00403A78" w:rsidP="00974BE9">
            <w:pPr>
              <w:pStyle w:val="Standard"/>
              <w:numPr>
                <w:ilvl w:val="0"/>
                <w:numId w:val="16"/>
              </w:numPr>
              <w:rPr>
                <w:ins w:id="62" w:author="Epp Kallaste" w:date="2025-03-31T10:48:00Z" w16du:dateUtc="2025-03-31T07:48:00Z"/>
                <w:b/>
                <w:bCs/>
              </w:rPr>
            </w:pPr>
            <w:ins w:id="63" w:author="Epp Kallaste" w:date="2025-03-31T10:46:00Z" w16du:dateUtc="2025-03-31T07:46:00Z">
              <w:r>
                <w:rPr>
                  <w:b/>
                  <w:bCs/>
                </w:rPr>
                <w:t xml:space="preserve">Registriandmete </w:t>
              </w:r>
              <w:r>
                <w:t>(</w:t>
              </w:r>
            </w:ins>
            <w:ins w:id="64" w:author="Epp Kallaste" w:date="2025-03-31T11:14:00Z" w16du:dateUtc="2025-03-31T08:14:00Z">
              <w:r w:rsidR="003E5EC5">
                <w:t>MTA</w:t>
              </w:r>
            </w:ins>
            <w:ins w:id="65" w:author="Epp Kallaste" w:date="2025-03-31T10:46:00Z" w16du:dateUtc="2025-03-31T07:46:00Z">
              <w:r>
                <w:t>) analüüs</w:t>
              </w:r>
              <w:r w:rsidR="000869A9">
                <w:t>is töödeldakse kõikide tööandjate deklaratsioone, et neist teha väljavõte</w:t>
              </w:r>
            </w:ins>
            <w:ins w:id="66" w:author="Epp Kallaste" w:date="2025-03-31T10:47:00Z" w16du:dateUtc="2025-03-31T07:47:00Z">
              <w:r w:rsidR="000869A9">
                <w:t xml:space="preserve"> tööandjatest</w:t>
              </w:r>
            </w:ins>
            <w:ins w:id="67" w:author="Epp Kallaste" w:date="2025-03-31T10:49:00Z" w16du:dateUtc="2025-03-31T07:49:00Z">
              <w:r w:rsidR="00AC0310">
                <w:t xml:space="preserve"> ja </w:t>
              </w:r>
              <w:r w:rsidR="00C621F6">
                <w:t xml:space="preserve">isikutest, kellele tööandja </w:t>
              </w:r>
            </w:ins>
            <w:ins w:id="68" w:author="Epp Kallaste" w:date="2025-03-31T10:47:00Z" w16du:dateUtc="2025-03-31T07:47:00Z">
              <w:r w:rsidR="000869A9">
                <w:t>on deklareerinud väljamakseid koodiga 32</w:t>
              </w:r>
              <w:r w:rsidR="00072278">
                <w:t xml:space="preserve"> (</w:t>
              </w:r>
              <w:r w:rsidR="00072278" w:rsidRPr="00072278">
                <w:t>seoses tööõnnetusega või kutsehaigusega makstav hüvitis (</w:t>
              </w:r>
              <w:proofErr w:type="spellStart"/>
              <w:r w:rsidR="00072278" w:rsidRPr="00072278">
                <w:t>TuMS</w:t>
              </w:r>
              <w:proofErr w:type="spellEnd"/>
              <w:r w:rsidR="00072278" w:rsidRPr="00072278">
                <w:t xml:space="preserve"> § 13 lõige 1, § 41 punkt 1)</w:t>
              </w:r>
            </w:ins>
            <w:ins w:id="69" w:author="Epp Kallaste" w:date="2025-03-31T10:48:00Z" w16du:dateUtc="2025-03-31T07:48:00Z">
              <w:r w:rsidR="00701E09">
                <w:t xml:space="preserve"> perioodil 2015-202</w:t>
              </w:r>
            </w:ins>
            <w:ins w:id="70" w:author="Epp Kallaste" w:date="2025-03-31T10:49:00Z" w16du:dateUtc="2025-03-31T07:49:00Z">
              <w:r w:rsidR="00AC0310">
                <w:t>4</w:t>
              </w:r>
            </w:ins>
            <w:ins w:id="71" w:author="Epp Kallaste" w:date="2025-03-31T10:48:00Z" w16du:dateUtc="2025-03-31T07:48:00Z">
              <w:r w:rsidR="00701E09">
                <w:t>.</w:t>
              </w:r>
            </w:ins>
            <w:ins w:id="72" w:author="Epp Kallaste" w:date="2025-03-31T10:50:00Z" w16du:dateUtc="2025-03-31T07:50:00Z">
              <w:r w:rsidR="00EF768A">
                <w:t xml:space="preserve"> </w:t>
              </w:r>
            </w:ins>
          </w:p>
          <w:p w14:paraId="7A3D79B2" w14:textId="6DDB7C09" w:rsidR="008171CC" w:rsidRDefault="00701E09" w:rsidP="00701E09">
            <w:pPr>
              <w:pStyle w:val="Standard"/>
              <w:ind w:left="720"/>
              <w:rPr>
                <w:ins w:id="73" w:author="Epp Kallaste" w:date="2025-03-31T10:45:00Z" w16du:dateUtc="2025-03-31T07:45:00Z"/>
                <w:b/>
                <w:bCs/>
              </w:rPr>
            </w:pPr>
            <w:ins w:id="74" w:author="Epp Kallaste" w:date="2025-03-31T10:48:00Z" w16du:dateUtc="2025-03-31T07:48:00Z">
              <w:r>
                <w:t xml:space="preserve"> </w:t>
              </w:r>
            </w:ins>
          </w:p>
          <w:p w14:paraId="71BB81C7" w14:textId="4BE062DC" w:rsidR="003D527E" w:rsidRPr="003D527E" w:rsidRDefault="00974BE9" w:rsidP="00974BE9">
            <w:pPr>
              <w:pStyle w:val="Standard"/>
              <w:numPr>
                <w:ilvl w:val="0"/>
                <w:numId w:val="16"/>
              </w:numPr>
              <w:rPr>
                <w:b/>
                <w:bCs/>
              </w:rPr>
            </w:pPr>
            <w:r>
              <w:rPr>
                <w:b/>
                <w:bCs/>
              </w:rPr>
              <w:t xml:space="preserve">Küsitluse </w:t>
            </w:r>
            <w:r w:rsidRPr="00974BE9">
              <w:t>kontakt</w:t>
            </w:r>
            <w:r w:rsidR="00443B8A">
              <w:t>andmed</w:t>
            </w:r>
            <w:r>
              <w:t xml:space="preserve"> päritakse kõikselt viimase</w:t>
            </w:r>
            <w:r w:rsidR="001056DC">
              <w:t>l</w:t>
            </w:r>
            <w:r>
              <w:t xml:space="preserve"> 10 aasta</w:t>
            </w:r>
            <w:r w:rsidR="001056DC">
              <w:t>l registreeritu</w:t>
            </w:r>
            <w:r>
              <w:t xml:space="preserve"> </w:t>
            </w:r>
            <w:r w:rsidR="00F817D1">
              <w:t>kutsehaiguste ja tööst põhjustatud haigustega inimeste kohta</w:t>
            </w:r>
            <w:r w:rsidR="00982591">
              <w:t>, kes on väljavõtte tegemise hetkel elus</w:t>
            </w:r>
            <w:r w:rsidR="00F817D1">
              <w:t xml:space="preserve"> </w:t>
            </w:r>
            <w:r w:rsidR="002D7BD1">
              <w:lastRenderedPageBreak/>
              <w:t>(</w:t>
            </w:r>
            <w:r w:rsidR="00982591">
              <w:t xml:space="preserve">ligikaudsed arvud </w:t>
            </w:r>
            <w:r w:rsidR="00C34398">
              <w:t xml:space="preserve">perioodi 2014-2023 järgi on </w:t>
            </w:r>
            <w:r w:rsidR="00F817D1">
              <w:t>vastavalt 340 ja 751 inimest</w:t>
            </w:r>
            <w:r w:rsidR="002D7BD1">
              <w:t>)</w:t>
            </w:r>
            <w:r w:rsidR="00F817D1">
              <w:t>.</w:t>
            </w:r>
            <w:r w:rsidR="00C5295E">
              <w:t xml:space="preserve"> </w:t>
            </w:r>
            <w:r w:rsidR="00F817D1">
              <w:t xml:space="preserve">Tööõnnetuses olnud inimestest tehakse valim selliselt, et </w:t>
            </w:r>
            <w:r w:rsidR="007C04F0">
              <w:t xml:space="preserve">valimisse võetakse 10% </w:t>
            </w:r>
            <w:r w:rsidR="008F222D">
              <w:t xml:space="preserve">tööõnnetusse perioodil 2015-2024 sattunud inimestest, kes on </w:t>
            </w:r>
            <w:r w:rsidR="00D32B79">
              <w:t>valimi väljavõtte tegemise hetkel elus. P</w:t>
            </w:r>
            <w:r w:rsidR="002D7BD1">
              <w:t>eriood</w:t>
            </w:r>
            <w:r w:rsidR="00121611">
              <w:t>i</w:t>
            </w:r>
            <w:r w:rsidR="002D7BD1">
              <w:t xml:space="preserve"> 2014-2023 </w:t>
            </w:r>
            <w:r w:rsidR="00E6780B">
              <w:t xml:space="preserve">TÕ </w:t>
            </w:r>
            <w:r w:rsidR="002D7BD1">
              <w:t>valim</w:t>
            </w:r>
            <w:r w:rsidR="00121611">
              <w:t xml:space="preserve">i suuruseks </w:t>
            </w:r>
            <w:r w:rsidR="00E6780B">
              <w:t>kujuneks</w:t>
            </w:r>
            <w:r w:rsidR="002D7BD1">
              <w:t xml:space="preserve"> </w:t>
            </w:r>
            <w:r w:rsidR="00D32B79">
              <w:t xml:space="preserve">vähem kui </w:t>
            </w:r>
            <w:r w:rsidR="007C04F0">
              <w:t>4373</w:t>
            </w:r>
            <w:r w:rsidR="00D32B79">
              <w:t xml:space="preserve">, täpset arvu ei saa hinnata, kuna pole teada, kui paljud </w:t>
            </w:r>
            <w:r w:rsidR="00E6780B">
              <w:t xml:space="preserve">tööõnnetusse sattunud inimestest </w:t>
            </w:r>
            <w:r w:rsidR="00D32B79">
              <w:t xml:space="preserve">on </w:t>
            </w:r>
            <w:r w:rsidR="00882DF0">
              <w:t>küsitluse tegemise ajaks elus</w:t>
            </w:r>
            <w:r w:rsidR="007C04F0">
              <w:t xml:space="preserve">. </w:t>
            </w:r>
            <w:r w:rsidR="002708EB">
              <w:t>See tähendab, et RR saadab kontakt</w:t>
            </w:r>
            <w:r w:rsidR="00A42607">
              <w:t>andmed</w:t>
            </w:r>
            <w:r w:rsidR="002708EB">
              <w:t xml:space="preserve"> iga 10. </w:t>
            </w:r>
            <w:r w:rsidR="00A42607">
              <w:t>isiku kohta, kelle tööst põhjustatud tervisekahju liik on TÕ</w:t>
            </w:r>
            <w:r w:rsidR="00882DF0">
              <w:t xml:space="preserve"> ja kes on valimi tegemise hetkel elus</w:t>
            </w:r>
            <w:r w:rsidR="00A42607">
              <w:t>.</w:t>
            </w:r>
          </w:p>
          <w:p w14:paraId="485D6585" w14:textId="77777777" w:rsidR="003D527E" w:rsidRDefault="003D527E" w:rsidP="003D527E">
            <w:pPr>
              <w:pStyle w:val="Standard"/>
              <w:ind w:left="720"/>
            </w:pPr>
          </w:p>
          <w:p w14:paraId="3C57AEC9" w14:textId="60A05675" w:rsidR="00376002" w:rsidRPr="00394994" w:rsidRDefault="00C5295E" w:rsidP="003D527E">
            <w:pPr>
              <w:pStyle w:val="Standard"/>
              <w:ind w:left="720"/>
              <w:rPr>
                <w:b/>
                <w:bCs/>
              </w:rPr>
            </w:pPr>
            <w:r>
              <w:t xml:space="preserve">Kõikne valim KH ja TPH inimeste küsitlemiseks on vajalik, kuna küsitlusele vastamine on vabatahtlik ja paljud inimesed </w:t>
            </w:r>
            <w:r w:rsidR="00DE0DD6">
              <w:t>tõenäoliselt</w:t>
            </w:r>
            <w:r>
              <w:t xml:space="preserve"> ei nõustu küsitlusele vastama. </w:t>
            </w:r>
            <w:r w:rsidR="007C04F0">
              <w:t xml:space="preserve">Tavapärane vastamismäär elektroonilises küsitluses on </w:t>
            </w:r>
            <w:r w:rsidR="00CC4D9D">
              <w:rPr>
                <w:i/>
                <w:iCs/>
              </w:rPr>
              <w:t xml:space="preserve">ca </w:t>
            </w:r>
            <w:r w:rsidR="00CC4D9D">
              <w:t xml:space="preserve">20%, mis </w:t>
            </w:r>
            <w:r w:rsidR="00A350A8">
              <w:t>tähendab, et eeldatav vastuste hulk o</w:t>
            </w:r>
            <w:r w:rsidR="002D7BD1">
              <w:t>leks</w:t>
            </w:r>
            <w:r w:rsidR="00A350A8">
              <w:t xml:space="preserve"> </w:t>
            </w:r>
            <w:r w:rsidR="00CC4D9D">
              <w:t>68 vastust kutseh</w:t>
            </w:r>
            <w:r w:rsidR="00A350A8">
              <w:t>a</w:t>
            </w:r>
            <w:r w:rsidR="00CC4D9D">
              <w:t>igetelt,</w:t>
            </w:r>
            <w:r w:rsidR="00A350A8">
              <w:t xml:space="preserve"> 150 vastust tööst põhjustatud haigusega inimestelt ja</w:t>
            </w:r>
            <w:r w:rsidR="00CC4D9D">
              <w:t xml:space="preserve"> </w:t>
            </w:r>
            <w:r w:rsidR="00394994">
              <w:t xml:space="preserve">874 vastust tööõnnetuses olnud inimestelt. </w:t>
            </w:r>
            <w:r w:rsidR="00F37ABC">
              <w:t xml:space="preserve">TPH ja KH inimeste hulk, kelle </w:t>
            </w:r>
            <w:r w:rsidR="00DB546B">
              <w:t xml:space="preserve">andmete </w:t>
            </w:r>
            <w:r w:rsidR="00F37ABC">
              <w:t xml:space="preserve">pealt on võimalik </w:t>
            </w:r>
            <w:r w:rsidR="005330FE">
              <w:t xml:space="preserve">analüüsi teha on väga väike statistiliste üldistuste tegemiseks ja seetõttu ei saa </w:t>
            </w:r>
            <w:r w:rsidR="00EE643B">
              <w:t xml:space="preserve">vähendada valimi suurust. </w:t>
            </w:r>
            <w:proofErr w:type="spellStart"/>
            <w:r w:rsidR="00EE643B">
              <w:t>TÕ</w:t>
            </w:r>
            <w:r w:rsidR="00A9724F">
              <w:t>-si</w:t>
            </w:r>
            <w:proofErr w:type="spellEnd"/>
            <w:r w:rsidR="00EE643B">
              <w:t xml:space="preserve"> on rohkem ning seetõttu on võimalik </w:t>
            </w:r>
            <w:r w:rsidR="00CC4C41">
              <w:t>selle tervisekahjustuse liigi korral küsitle</w:t>
            </w:r>
            <w:r w:rsidR="00AB1E31">
              <w:t xml:space="preserve">da </w:t>
            </w:r>
            <w:r w:rsidR="00DE0DD6">
              <w:t xml:space="preserve">valimit </w:t>
            </w:r>
            <w:r w:rsidR="00B14206">
              <w:t>üldkogumist</w:t>
            </w:r>
            <w:r w:rsidR="00CC4C41">
              <w:t xml:space="preserve">. </w:t>
            </w:r>
            <w:r w:rsidR="00DB546B">
              <w:t xml:space="preserve">Kuna TPH ja KH inimeste tervisekahju kujunemine, selle tuvastamine ja sidumine konkreetse töökeskkonna ja tööandjaga erineb oluliselt </w:t>
            </w:r>
            <w:proofErr w:type="spellStart"/>
            <w:r w:rsidR="00DB546B">
              <w:t>TÕ</w:t>
            </w:r>
            <w:r w:rsidR="00BF1474">
              <w:t>-st</w:t>
            </w:r>
            <w:proofErr w:type="spellEnd"/>
            <w:r w:rsidR="00BF1474">
              <w:t xml:space="preserve">, siis on hädavajalik eristada analüüsis neid tööst põhjustatud tervisekahju liike. </w:t>
            </w:r>
          </w:p>
          <w:p w14:paraId="0FD5816A" w14:textId="77777777" w:rsidR="003D527E" w:rsidRDefault="003D527E" w:rsidP="003D527E">
            <w:pPr>
              <w:pStyle w:val="Standard"/>
              <w:ind w:left="720"/>
              <w:rPr>
                <w:b/>
                <w:bCs/>
              </w:rPr>
            </w:pPr>
          </w:p>
          <w:p w14:paraId="49AD5E22" w14:textId="4CF1B936" w:rsidR="003B246C" w:rsidRPr="0076149E" w:rsidRDefault="003B246C" w:rsidP="00974BE9">
            <w:pPr>
              <w:pStyle w:val="Standard"/>
              <w:numPr>
                <w:ilvl w:val="0"/>
                <w:numId w:val="16"/>
              </w:numPr>
              <w:rPr>
                <w:ins w:id="75" w:author="Epp Kallaste" w:date="2025-03-26T13:29:00Z" w16du:dateUtc="2025-03-26T11:29:00Z"/>
                <w:b/>
                <w:bCs/>
              </w:rPr>
            </w:pPr>
            <w:r>
              <w:rPr>
                <w:b/>
                <w:bCs/>
              </w:rPr>
              <w:t>Intervjuud</w:t>
            </w:r>
            <w:ins w:id="76" w:author="Epp Kallaste" w:date="2025-03-26T13:29:00Z" w16du:dateUtc="2025-03-26T11:29:00Z">
              <w:r w:rsidR="009C42D3">
                <w:rPr>
                  <w:b/>
                  <w:bCs/>
                </w:rPr>
                <w:t xml:space="preserve"> tervisekahjutusega töötajatega</w:t>
              </w:r>
            </w:ins>
            <w:r>
              <w:rPr>
                <w:b/>
                <w:bCs/>
              </w:rPr>
              <w:t xml:space="preserve"> </w:t>
            </w:r>
            <w:r w:rsidRPr="003B246C">
              <w:t>teeme</w:t>
            </w:r>
            <w:r>
              <w:rPr>
                <w:b/>
                <w:bCs/>
              </w:rPr>
              <w:t xml:space="preserve"> </w:t>
            </w:r>
            <w:r w:rsidR="00E6780B" w:rsidRPr="00E6780B">
              <w:t>küsitletud</w:t>
            </w:r>
            <w:r w:rsidR="00E6780B">
              <w:rPr>
                <w:b/>
                <w:bCs/>
              </w:rPr>
              <w:t xml:space="preserve"> </w:t>
            </w:r>
            <w:r w:rsidR="005774EC">
              <w:t>inimeste seas</w:t>
            </w:r>
            <w:r w:rsidR="0092469C">
              <w:t>, kes</w:t>
            </w:r>
            <w:r w:rsidR="005774EC">
              <w:t xml:space="preserve"> </w:t>
            </w:r>
            <w:r w:rsidR="00767A1E">
              <w:t xml:space="preserve">nõustuvad küsitluses enda intervjueerimisega. Kokku kavandame </w:t>
            </w:r>
            <w:r w:rsidR="00F948B1">
              <w:t>10 intervjuud TPH ja KH inimeste seas</w:t>
            </w:r>
            <w:r w:rsidR="00A5479F">
              <w:t xml:space="preserve">. </w:t>
            </w:r>
            <w:r w:rsidR="00A73EF7" w:rsidRPr="008C73A2">
              <w:t xml:space="preserve">KH või TPH diagnoosi saanud inimeste intervjueerimise eesmärk on kaardistada nende kogemus alates tööga seotud haiguse kahtlustusest, tööga seose tuvastamise otsuse ning diagnoosi saamiseni. Lisaks uuritakse nende </w:t>
            </w:r>
            <w:r w:rsidR="00057465">
              <w:t xml:space="preserve">ja ka TÕ </w:t>
            </w:r>
            <w:r w:rsidR="00A73EF7" w:rsidRPr="008C73A2">
              <w:t xml:space="preserve">edasist teekonda kompensatsiooni taotlemisel ning selle saamisel või mitte saamisel. Seetõttu peaks intervjueeritavate valim hõlmama võimalikult erinevate kogemuste ja teekondadega inimesi, et anda terviklik ülevaade protsessi erinevatest etappidest ja võimalikest takistustest. </w:t>
            </w:r>
            <w:r w:rsidR="00756F9A">
              <w:t xml:space="preserve"> </w:t>
            </w:r>
          </w:p>
          <w:p w14:paraId="57D74D87" w14:textId="09315867" w:rsidR="009C42D3" w:rsidRDefault="009C42D3" w:rsidP="003733A4">
            <w:pPr>
              <w:pStyle w:val="Standard"/>
              <w:ind w:left="709"/>
              <w:rPr>
                <w:ins w:id="77" w:author="Epp Kallaste" w:date="2025-03-26T13:35:00Z" w16du:dateUtc="2025-03-26T11:35:00Z"/>
              </w:rPr>
            </w:pPr>
            <w:ins w:id="78" w:author="Epp Kallaste" w:date="2025-03-26T13:29:00Z" w16du:dateUtc="2025-03-26T11:29:00Z">
              <w:r>
                <w:rPr>
                  <w:b/>
                  <w:bCs/>
                </w:rPr>
                <w:t xml:space="preserve">Intervjuud tööandjatega </w:t>
              </w:r>
            </w:ins>
            <w:ins w:id="79" w:author="Epp Kallaste" w:date="2025-03-26T13:32:00Z" w16du:dateUtc="2025-03-26T11:32:00Z">
              <w:r w:rsidR="0006512F">
                <w:t xml:space="preserve">kokku 8 intervjuud võimalikult erinevate tööandjatega, et oleks kaetud: </w:t>
              </w:r>
              <w:r w:rsidR="00F3190B">
                <w:t>erineva suur</w:t>
              </w:r>
            </w:ins>
            <w:ins w:id="80" w:author="Epp Kallaste" w:date="2025-03-26T13:33:00Z" w16du:dateUtc="2025-03-26T11:33:00Z">
              <w:r w:rsidR="00F3190B">
                <w:t>use ja tegevusalaga tööandjad</w:t>
              </w:r>
            </w:ins>
            <w:ins w:id="81" w:author="Epp Kallaste" w:date="2025-03-26T13:31:00Z" w16du:dateUtc="2025-03-26T11:31:00Z">
              <w:r w:rsidR="003733A4" w:rsidRPr="00532F0E">
                <w:t>, kus on rohkem tööõnnetusi, kutsehaiguseid ja tööst põhjustatud haiguseid diagnoositud (täpsustame pärast töökeskkonna andmekogu analüüsi)</w:t>
              </w:r>
            </w:ins>
            <w:ins w:id="82" w:author="Epp Kallaste" w:date="2025-03-26T13:33:00Z" w16du:dateUtc="2025-03-26T11:33:00Z">
              <w:r w:rsidR="00F3190B">
                <w:t>; v</w:t>
              </w:r>
            </w:ins>
            <w:ins w:id="83" w:author="Epp Kallaste" w:date="2025-03-26T13:31:00Z" w16du:dateUtc="2025-03-26T11:31:00Z">
              <w:r w:rsidR="003733A4" w:rsidRPr="00532F0E">
                <w:t>abatahtlikult tööandja vastutuskindlustuse võtnud tööandja ja tööandja, kes sellist kindlustust pole võtnud</w:t>
              </w:r>
            </w:ins>
            <w:ins w:id="84" w:author="Epp Kallaste" w:date="2025-03-26T13:33:00Z" w16du:dateUtc="2025-03-26T11:33:00Z">
              <w:r w:rsidR="00F3190B">
                <w:t xml:space="preserve">; </w:t>
              </w:r>
              <w:r w:rsidR="00797755">
                <w:t>t</w:t>
              </w:r>
            </w:ins>
            <w:ins w:id="85" w:author="Epp Kallaste" w:date="2025-03-26T13:31:00Z" w16du:dateUtc="2025-03-26T11:31:00Z">
              <w:r w:rsidR="003733A4" w:rsidRPr="00532F0E">
                <w:t>ööandja, kelle töötajal on tekkinud ja tuvastatud tööga seotud tervisekahju</w:t>
              </w:r>
            </w:ins>
            <w:ins w:id="86" w:author="Epp Kallaste" w:date="2025-03-26T13:33:00Z" w16du:dateUtc="2025-03-26T11:33:00Z">
              <w:r w:rsidR="00797755">
                <w:t xml:space="preserve"> ning kes maksab selle eest töötajale kompensatsiooni. </w:t>
              </w:r>
            </w:ins>
            <w:ins w:id="87" w:author="Epp Kallaste" w:date="2025-03-26T13:31:00Z" w16du:dateUtc="2025-03-26T11:31:00Z">
              <w:r w:rsidR="003733A4" w:rsidRPr="00532F0E">
                <w:t xml:space="preserve">Tööandjate intervjuudega kaardistame töötajate teekonda </w:t>
              </w:r>
            </w:ins>
            <w:ins w:id="88" w:author="Epp Kallaste" w:date="2025-03-26T15:47:00Z" w16du:dateUtc="2025-03-26T13:47:00Z">
              <w:r w:rsidR="002543AF">
                <w:t>tööga seotud tervisekahju</w:t>
              </w:r>
            </w:ins>
            <w:ins w:id="89" w:author="Epp Kallaste" w:date="2025-03-26T13:31:00Z" w16du:dateUtc="2025-03-26T11:31:00Z">
              <w:r w:rsidR="003733A4" w:rsidRPr="00532F0E">
                <w:t xml:space="preserve"> tekkimisest kuni diagnoosi</w:t>
              </w:r>
            </w:ins>
            <w:ins w:id="90" w:author="Epp Kallaste" w:date="2025-04-01T13:39:00Z" w16du:dateUtc="2025-04-01T10:39:00Z">
              <w:r w:rsidR="000342B4">
                <w:t>ni</w:t>
              </w:r>
            </w:ins>
            <w:ins w:id="91" w:author="Epp Kallaste" w:date="2025-03-26T13:31:00Z" w16du:dateUtc="2025-03-26T11:31:00Z">
              <w:r w:rsidR="003733A4" w:rsidRPr="00532F0E">
                <w:t xml:space="preserve"> ja kahjuhüvitiseni, aga ka tuvastatud tervisekahjuga töötajate puudumisel lahendusi, mida tööandjad praeguse KH ning TPH diagnoosimise ja kahjuhüvitamise süsteemi probleemidega tegemiseks kasutavad ja sobivaks peavad. Tööandjate juures intervjueerime inimest, kes oskab kõige paremini hinnata tervisekahju tekkimise riske, kahju ulatust ja selle kompenseerimise lahendusi. Selline inimene võib olla väiksema töötajate arvu korral ettevõtte juht, suurema töötajate arvu korral personalijuht või mõni muu juhtkonna liige.</w:t>
              </w:r>
            </w:ins>
            <w:ins w:id="92" w:author="Epp Kallaste" w:date="2025-03-26T13:35:00Z" w16du:dateUtc="2025-03-26T11:35:00Z">
              <w:r w:rsidR="00F02A62">
                <w:t xml:space="preserve"> </w:t>
              </w:r>
            </w:ins>
            <w:ins w:id="93" w:author="Epp Kallaste" w:date="2025-03-26T13:41:00Z" w16du:dateUtc="2025-03-26T11:41:00Z">
              <w:r w:rsidR="009E3C47">
                <w:t xml:space="preserve">Tööandjad leiame </w:t>
              </w:r>
            </w:ins>
            <w:ins w:id="94" w:author="Epp Kallaste" w:date="2025-03-26T13:44:00Z" w16du:dateUtc="2025-03-26T11:44:00Z">
              <w:r w:rsidR="00957FBA">
                <w:t xml:space="preserve">kasutades </w:t>
              </w:r>
            </w:ins>
            <w:ins w:id="95" w:author="Epp Kallaste" w:date="2025-04-01T13:39:00Z" w16du:dateUtc="2025-04-01T10:39:00Z">
              <w:r w:rsidR="0053379E">
                <w:t xml:space="preserve">esmalt </w:t>
              </w:r>
            </w:ins>
            <w:ins w:id="96" w:author="Epp Kallaste" w:date="2025-03-26T15:47:00Z" w16du:dateUtc="2025-03-26T13:47:00Z">
              <w:r w:rsidR="00963D65">
                <w:t>avalikk</w:t>
              </w:r>
            </w:ins>
            <w:ins w:id="97" w:author="Epp Kallaste" w:date="2025-03-26T15:48:00Z" w16du:dateUtc="2025-03-26T13:48:00Z">
              <w:r w:rsidR="00963D65">
                <w:t xml:space="preserve">e </w:t>
              </w:r>
              <w:r w:rsidR="005921B3">
                <w:t xml:space="preserve">kanaleid </w:t>
              </w:r>
              <w:r w:rsidR="00963D65">
                <w:t>nagu meedia, kohtulahendi</w:t>
              </w:r>
            </w:ins>
            <w:ins w:id="98" w:author="Epp Kallaste" w:date="2025-03-31T09:05:00Z" w16du:dateUtc="2025-03-31T06:05:00Z">
              <w:r w:rsidR="00B572BC">
                <w:t>d</w:t>
              </w:r>
            </w:ins>
            <w:ins w:id="99" w:author="Epp Kallaste" w:date="2025-03-26T15:48:00Z" w16du:dateUtc="2025-03-26T13:48:00Z">
              <w:r w:rsidR="005921B3">
                <w:t xml:space="preserve"> ja tööandjate lii</w:t>
              </w:r>
            </w:ins>
            <w:ins w:id="100" w:author="Epp Kallaste" w:date="2025-03-26T15:51:00Z" w16du:dateUtc="2025-03-26T13:51:00Z">
              <w:r w:rsidR="002346BE">
                <w:t>tude k</w:t>
              </w:r>
            </w:ins>
            <w:ins w:id="101" w:author="Epp Kallaste" w:date="2025-03-26T15:52:00Z" w16du:dateUtc="2025-03-26T13:52:00Z">
              <w:r w:rsidR="002346BE">
                <w:t>audu</w:t>
              </w:r>
            </w:ins>
            <w:ins w:id="102" w:author="Epp Kallaste" w:date="2025-03-26T15:49:00Z" w16du:dateUtc="2025-03-26T13:49:00Z">
              <w:r w:rsidR="005921B3">
                <w:t>.</w:t>
              </w:r>
            </w:ins>
            <w:ins w:id="103" w:author="Epp Kallaste" w:date="2025-04-01T13:40:00Z" w16du:dateUtc="2025-04-01T10:40:00Z">
              <w:r w:rsidR="00A07166">
                <w:t xml:space="preserve"> </w:t>
              </w:r>
            </w:ins>
            <w:ins w:id="104" w:author="Epp Kallaste" w:date="2025-04-01T13:41:00Z" w16du:dateUtc="2025-04-01T10:41:00Z">
              <w:r w:rsidR="00567C9F">
                <w:t>K</w:t>
              </w:r>
            </w:ins>
            <w:ins w:id="105" w:author="Epp Kallaste" w:date="2025-04-01T13:40:00Z" w16du:dateUtc="2025-04-01T10:40:00Z">
              <w:r w:rsidR="00B37606">
                <w:t>ui piisava varieeruvusega intervjueeritav</w:t>
              </w:r>
            </w:ins>
            <w:ins w:id="106" w:author="Epp Kallaste" w:date="2025-04-01T13:41:00Z" w16du:dateUtc="2025-04-01T10:41:00Z">
              <w:r w:rsidR="00B37606">
                <w:t>a</w:t>
              </w:r>
            </w:ins>
            <w:ins w:id="107" w:author="Epp Kallaste" w:date="2025-04-01T13:40:00Z" w16du:dateUtc="2025-04-01T10:40:00Z">
              <w:r w:rsidR="00B37606">
                <w:t>te rühma ei saa</w:t>
              </w:r>
            </w:ins>
            <w:ins w:id="108" w:author="Epp Kallaste" w:date="2025-04-01T13:41:00Z" w16du:dateUtc="2025-04-01T10:41:00Z">
              <w:r w:rsidR="00567C9F">
                <w:t xml:space="preserve"> avalike andmete ja tööandjate liitude kaudu kokku, siis </w:t>
              </w:r>
            </w:ins>
            <w:ins w:id="109" w:author="Epp Kallaste" w:date="2025-04-01T13:42:00Z" w16du:dateUtc="2025-04-01T10:42:00Z">
              <w:r w:rsidR="002C60BE">
                <w:t xml:space="preserve">kaalume </w:t>
              </w:r>
            </w:ins>
            <w:ins w:id="110" w:author="Epp Kallaste" w:date="2025-04-01T13:44:00Z" w16du:dateUtc="2025-04-01T10:44:00Z">
              <w:r w:rsidR="00933E13">
                <w:t>täiend</w:t>
              </w:r>
            </w:ins>
            <w:ins w:id="111" w:author="Epp Kallaste" w:date="2025-04-01T13:45:00Z" w16du:dateUtc="2025-04-01T10:45:00Z">
              <w:r w:rsidR="00B61203">
                <w:t>a</w:t>
              </w:r>
            </w:ins>
            <w:ins w:id="112" w:author="Epp Kallaste" w:date="2025-04-01T13:44:00Z" w16du:dateUtc="2025-04-01T10:44:00Z">
              <w:r w:rsidR="00933E13">
                <w:t xml:space="preserve">vate intervjueeritavate värbamise </w:t>
              </w:r>
            </w:ins>
            <w:ins w:id="113" w:author="Epp Kallaste" w:date="2025-04-01T13:42:00Z" w16du:dateUtc="2025-04-01T10:42:00Z">
              <w:r w:rsidR="002C60BE">
                <w:t>võimalust</w:t>
              </w:r>
            </w:ins>
            <w:ins w:id="114" w:author="Epp Kallaste" w:date="2025-04-01T13:44:00Z" w16du:dateUtc="2025-04-01T10:44:00Z">
              <w:r w:rsidR="00933E13">
                <w:t>ena järgmisi: (1)</w:t>
              </w:r>
            </w:ins>
            <w:ins w:id="115" w:author="Epp Kallaste" w:date="2025-04-01T13:42:00Z" w16du:dateUtc="2025-04-01T10:42:00Z">
              <w:r w:rsidR="002C60BE">
                <w:t xml:space="preserve"> töötajate intervjuu</w:t>
              </w:r>
            </w:ins>
            <w:ins w:id="116" w:author="Epp Kallaste" w:date="2025-04-01T13:43:00Z" w16du:dateUtc="2025-04-01T10:43:00Z">
              <w:r w:rsidR="004A61C9">
                <w:t>s</w:t>
              </w:r>
            </w:ins>
            <w:ins w:id="117" w:author="Epp Kallaste" w:date="2025-04-01T13:42:00Z" w16du:dateUtc="2025-04-01T10:42:00Z">
              <w:r w:rsidR="002C60BE">
                <w:t xml:space="preserve"> soovitatud tööandja, kelle</w:t>
              </w:r>
            </w:ins>
            <w:ins w:id="118" w:author="Epp Kallaste" w:date="2025-04-01T13:43:00Z" w16du:dateUtc="2025-04-01T10:43:00Z">
              <w:r w:rsidR="00B72038">
                <w:t xml:space="preserve"> intervjueeri</w:t>
              </w:r>
            </w:ins>
            <w:ins w:id="119" w:author="Epp Kallaste" w:date="2025-04-01T13:44:00Z" w16du:dateUtc="2025-04-01T10:44:00Z">
              <w:r w:rsidR="00B72038">
                <w:t>misest võiks tõusta laiemat kasu</w:t>
              </w:r>
            </w:ins>
            <w:ins w:id="120" w:author="Epp Kallaste" w:date="2025-04-01T13:52:00Z" w16du:dateUtc="2025-04-01T10:52:00Z">
              <w:r w:rsidR="00B33D84">
                <w:t xml:space="preserve"> (</w:t>
              </w:r>
              <w:r w:rsidR="00AC5EAE">
                <w:t>seda lahendus</w:t>
              </w:r>
            </w:ins>
            <w:ins w:id="121" w:author="Epp Kallaste" w:date="2025-04-01T13:53:00Z" w16du:dateUtc="2025-04-01T10:53:00Z">
              <w:r w:rsidR="00AC5EAE">
                <w:t xml:space="preserve">t kasutame ainult juhul, kui </w:t>
              </w:r>
            </w:ins>
            <w:ins w:id="122" w:author="Epp Kallaste" w:date="2025-04-01T14:38:00Z" w16du:dateUtc="2025-04-01T11:38:00Z">
              <w:r w:rsidR="00971D57">
                <w:t xml:space="preserve">töötaja ise intervjuus toob välja tööandja, keda võiks intervjueerida; </w:t>
              </w:r>
            </w:ins>
            <w:ins w:id="123" w:author="Epp Kallaste" w:date="2025-04-01T13:53:00Z" w16du:dateUtc="2025-04-01T10:53:00Z">
              <w:r w:rsidR="00AC5EAE">
                <w:t xml:space="preserve">on kindel, et töötaja ei tööta enam selle tööandja juures ning tööandjale me ei avalda </w:t>
              </w:r>
              <w:r w:rsidR="001F2FF4">
                <w:t>töötajat, kes soovitas seda intervjuud teha)</w:t>
              </w:r>
            </w:ins>
            <w:ins w:id="124" w:author="Epp Kallaste" w:date="2025-04-01T13:44:00Z" w16du:dateUtc="2025-04-01T10:44:00Z">
              <w:r w:rsidR="00933E13">
                <w:t>; (2)</w:t>
              </w:r>
            </w:ins>
            <w:ins w:id="125" w:author="Epp Kallaste" w:date="2025-04-01T13:45:00Z" w16du:dateUtc="2025-04-01T10:45:00Z">
              <w:r w:rsidR="00933E13">
                <w:t xml:space="preserve"> kindlustusseltsidest </w:t>
              </w:r>
              <w:r w:rsidR="00B61203">
                <w:t xml:space="preserve">soovitatud tööandja, kellelt kindlustusselts on saanud nõusoleku </w:t>
              </w:r>
              <w:r w:rsidR="00B61203">
                <w:lastRenderedPageBreak/>
                <w:t>kontaktide edastamiseks ja intervjuus</w:t>
              </w:r>
            </w:ins>
            <w:ins w:id="126" w:author="Epp Kallaste" w:date="2025-04-01T13:46:00Z" w16du:dateUtc="2025-04-01T10:46:00Z">
              <w:r w:rsidR="00B61203">
                <w:t xml:space="preserve"> osalemiseks</w:t>
              </w:r>
            </w:ins>
            <w:ins w:id="127" w:author="Epp Kallaste" w:date="2025-04-01T13:44:00Z" w16du:dateUtc="2025-04-01T10:44:00Z">
              <w:r w:rsidR="00933E13">
                <w:t xml:space="preserve">. </w:t>
              </w:r>
            </w:ins>
            <w:ins w:id="128" w:author="Epp Kallaste" w:date="2025-04-01T13:54:00Z" w16du:dateUtc="2025-04-01T10:54:00Z">
              <w:r w:rsidR="005856F4">
                <w:t>Tööandjad annavad intervjuud ainult juhul, kui nad sellega vabatahtlikud nõustuvad (vt nõusolek</w:t>
              </w:r>
            </w:ins>
            <w:ins w:id="129" w:author="Epp Kallaste" w:date="2025-04-01T13:55:00Z" w16du:dateUtc="2025-04-01T10:55:00Z">
              <w:r w:rsidR="005856F4">
                <w:t xml:space="preserve">uvormi </w:t>
              </w:r>
              <w:r w:rsidR="001B64EF">
                <w:t>taotluse Lisa 3).</w:t>
              </w:r>
            </w:ins>
            <w:ins w:id="130" w:author="Epp Kallaste" w:date="2025-03-31T09:09:00Z" w16du:dateUtc="2025-03-31T06:09:00Z">
              <w:r w:rsidR="006B7F70">
                <w:t xml:space="preserve"> </w:t>
              </w:r>
            </w:ins>
          </w:p>
          <w:p w14:paraId="0CBCDE84" w14:textId="0B727C97" w:rsidR="00A33856" w:rsidRPr="00532F0E" w:rsidRDefault="00A33856" w:rsidP="00532F0E">
            <w:pPr>
              <w:pStyle w:val="Standard"/>
              <w:ind w:left="709"/>
            </w:pPr>
            <w:ins w:id="131" w:author="Epp Kallaste" w:date="2025-03-26T13:35:00Z" w16du:dateUtc="2025-03-26T11:35:00Z">
              <w:r>
                <w:rPr>
                  <w:b/>
                  <w:bCs/>
                </w:rPr>
                <w:t xml:space="preserve">Intervjuud sidusrühmadega </w:t>
              </w:r>
              <w:r w:rsidRPr="00532F0E">
                <w:t>kokku</w:t>
              </w:r>
              <w:r>
                <w:t xml:space="preserve"> ca </w:t>
              </w:r>
            </w:ins>
            <w:ins w:id="132" w:author="Epp Kallaste" w:date="2025-03-26T13:36:00Z" w16du:dateUtc="2025-03-26T11:36:00Z">
              <w:r w:rsidR="001E7522">
                <w:t xml:space="preserve">18 </w:t>
              </w:r>
              <w:r w:rsidR="00182A58">
                <w:t>inimesega intervjuud. Intervjuude arv ja intervjuudel osalevate inimeste arv võib m</w:t>
              </w:r>
            </w:ins>
            <w:ins w:id="133" w:author="Epp Kallaste" w:date="2025-03-26T13:37:00Z" w16du:dateUtc="2025-03-26T11:37:00Z">
              <w:r w:rsidR="00182A58">
                <w:t xml:space="preserve">uutuda vastavalt sellele, kuidas sidusrühmade esindajad peavad vajalikuks </w:t>
              </w:r>
              <w:r w:rsidR="00D66A98">
                <w:t xml:space="preserve">eksperte </w:t>
              </w:r>
            </w:ins>
            <w:ins w:id="134" w:author="Epp Kallaste" w:date="2025-03-26T13:40:00Z" w16du:dateUtc="2025-03-26T11:40:00Z">
              <w:r w:rsidR="00971996">
                <w:t xml:space="preserve">intervjuudele </w:t>
              </w:r>
            </w:ins>
            <w:ins w:id="135" w:author="Epp Kallaste" w:date="2025-03-26T13:37:00Z" w16du:dateUtc="2025-03-26T11:37:00Z">
              <w:r w:rsidR="00D66A98">
                <w:t>kaasata. Sidusrühmad on ministeeriumi ametnikud poliitikakujundaja rollis, tööandjate ja töövõtjate es</w:t>
              </w:r>
            </w:ins>
            <w:ins w:id="136" w:author="Epp Kallaste" w:date="2025-03-26T13:38:00Z" w16du:dateUtc="2025-03-26T11:38:00Z">
              <w:r w:rsidR="00D66A98">
                <w:t>i</w:t>
              </w:r>
            </w:ins>
            <w:ins w:id="137" w:author="Epp Kallaste" w:date="2025-03-26T13:37:00Z" w16du:dateUtc="2025-03-26T11:37:00Z">
              <w:r w:rsidR="00D66A98">
                <w:t>ndusorganisat</w:t>
              </w:r>
            </w:ins>
            <w:ins w:id="138" w:author="Epp Kallaste" w:date="2025-03-26T13:38:00Z" w16du:dateUtc="2025-03-26T11:38:00Z">
              <w:r w:rsidR="00D66A98">
                <w:t>sioonid sotsiaalpartnerite esindajate</w:t>
              </w:r>
              <w:r w:rsidR="005122FD">
                <w:t xml:space="preserve">na, poliitikat rakendavate asutuste esindajatena sotsiaalkindlustusameti ja tööinspektsiooni </w:t>
              </w:r>
            </w:ins>
            <w:ins w:id="139" w:author="Epp Kallaste" w:date="2025-03-26T13:39:00Z" w16du:dateUtc="2025-03-26T11:39:00Z">
              <w:r w:rsidR="00255636">
                <w:t xml:space="preserve">tööst tuleneva terviskahju uurimise, hindamise ja hüvitamisega tegelevad töötajad, tervishoiuteenuseid pakkuvad </w:t>
              </w:r>
              <w:r w:rsidR="001205F0">
                <w:t>töötervishoiuarstid, perearstid</w:t>
              </w:r>
            </w:ins>
            <w:ins w:id="140" w:author="Epp Kallaste" w:date="2025-03-26T13:40:00Z" w16du:dateUtc="2025-03-26T11:40:00Z">
              <w:r w:rsidR="001205F0">
                <w:t>, vabatahtliku tööandja</w:t>
              </w:r>
              <w:r w:rsidR="00A35183">
                <w:t xml:space="preserve"> vastutuskindlustuse pakkujad ja neid esindav Eesti Kindlustusseltside Liit.</w:t>
              </w:r>
            </w:ins>
            <w:ins w:id="141" w:author="Epp Kallaste" w:date="2025-03-31T11:19:00Z" w16du:dateUtc="2025-03-31T08:19:00Z">
              <w:r w:rsidR="00EC309B">
                <w:t xml:space="preserve"> Sidusrühmade kontaktid leitakse</w:t>
              </w:r>
            </w:ins>
            <w:ins w:id="142" w:author="Epp Kallaste" w:date="2025-03-31T11:20:00Z" w16du:dateUtc="2025-03-31T08:20:00Z">
              <w:r w:rsidR="005221C4">
                <w:t xml:space="preserve"> asutuste veebilehtedelt või pöördudes vastava asutuse poole, kui kontaktid pole asutuse veebilehel aval</w:t>
              </w:r>
            </w:ins>
            <w:ins w:id="143" w:author="Epp Kallaste" w:date="2025-03-31T11:21:00Z" w16du:dateUtc="2025-03-31T08:21:00Z">
              <w:r w:rsidR="005221C4">
                <w:t xml:space="preserve">datud või on keeruline otsustada, kes asutusest on kõige õigem inimene uuringu teemal seisukohti avaldama. </w:t>
              </w:r>
            </w:ins>
            <w:ins w:id="144" w:author="Epp Kallaste" w:date="2025-03-26T13:40:00Z" w16du:dateUtc="2025-03-26T11:40:00Z">
              <w:r w:rsidR="00A35183">
                <w:t xml:space="preserve"> </w:t>
              </w:r>
            </w:ins>
          </w:p>
          <w:p w14:paraId="33698547" w14:textId="77777777" w:rsidR="005774EC" w:rsidRDefault="005774EC" w:rsidP="005774EC">
            <w:pPr>
              <w:pStyle w:val="Standard"/>
              <w:ind w:left="720"/>
              <w:rPr>
                <w:b/>
                <w:bCs/>
              </w:rPr>
            </w:pPr>
          </w:p>
          <w:p w14:paraId="21D9733D" w14:textId="25381C2B" w:rsidR="00394994" w:rsidRDefault="00AA1591" w:rsidP="00974BE9">
            <w:pPr>
              <w:pStyle w:val="Standard"/>
              <w:numPr>
                <w:ilvl w:val="0"/>
                <w:numId w:val="16"/>
              </w:numPr>
              <w:rPr>
                <w:b/>
                <w:bCs/>
              </w:rPr>
            </w:pPr>
            <w:r>
              <w:rPr>
                <w:b/>
                <w:bCs/>
              </w:rPr>
              <w:t>ETU</w:t>
            </w:r>
            <w:r w:rsidR="00394994">
              <w:rPr>
                <w:b/>
                <w:bCs/>
              </w:rPr>
              <w:t xml:space="preserve"> ja </w:t>
            </w:r>
            <w:r>
              <w:rPr>
                <w:b/>
                <w:bCs/>
              </w:rPr>
              <w:t xml:space="preserve">TEU </w:t>
            </w:r>
            <w:r w:rsidR="00C359D3" w:rsidRPr="00C359D3">
              <w:t>andmed</w:t>
            </w:r>
            <w:r w:rsidR="00C359D3">
              <w:rPr>
                <w:b/>
                <w:bCs/>
              </w:rPr>
              <w:t xml:space="preserve"> </w:t>
            </w:r>
            <w:r w:rsidR="00C359D3" w:rsidRPr="00C359D3">
              <w:t>on</w:t>
            </w:r>
            <w:r w:rsidR="00C359D3">
              <w:t xml:space="preserve"> Statistikaametil olemas ja kogutud varasemalt. </w:t>
            </w:r>
            <w:r w:rsidR="003257D9">
              <w:t xml:space="preserve">ETU on iga-aastane valimipõhine küsitlusuuring, mille valim on </w:t>
            </w:r>
            <w:r w:rsidR="003257D9">
              <w:rPr>
                <w:i/>
                <w:iCs/>
              </w:rPr>
              <w:t xml:space="preserve">ca </w:t>
            </w:r>
            <w:r w:rsidR="003257D9">
              <w:t xml:space="preserve">10 000 inimest </w:t>
            </w:r>
            <w:r w:rsidR="00E721C3">
              <w:t xml:space="preserve">vanuses 15-74 </w:t>
            </w:r>
            <w:r w:rsidR="003257D9">
              <w:t>aasta</w:t>
            </w:r>
            <w:r w:rsidR="00FE2DE7">
              <w:t>t</w:t>
            </w:r>
            <w:r w:rsidR="00D0231D">
              <w:rPr>
                <w:rStyle w:val="Allmrkuseviide"/>
              </w:rPr>
              <w:footnoteReference w:id="9"/>
            </w:r>
            <w:r w:rsidR="00E721C3">
              <w:t xml:space="preserve">. </w:t>
            </w:r>
            <w:r w:rsidR="0076005F">
              <w:t>TEU</w:t>
            </w:r>
            <w:r w:rsidR="00E721C3">
              <w:t xml:space="preserve"> </w:t>
            </w:r>
            <w:r w:rsidR="00E8606D">
              <w:t xml:space="preserve">valimis </w:t>
            </w:r>
            <w:r w:rsidR="00E721C3">
              <w:t xml:space="preserve">on </w:t>
            </w:r>
            <w:r w:rsidR="00E8606D">
              <w:t>v</w:t>
            </w:r>
            <w:r w:rsidR="00E8606D" w:rsidRPr="00E8606D">
              <w:t>ähemalt viie töötajaga majanduslikult aktiivsed ettevõtted ja nende ettevõtete töötajad</w:t>
            </w:r>
            <w:r w:rsidR="00933FBB">
              <w:t xml:space="preserve">, kokku on valimis </w:t>
            </w:r>
            <w:r w:rsidR="00933FBB">
              <w:rPr>
                <w:i/>
                <w:iCs/>
              </w:rPr>
              <w:t xml:space="preserve">ca </w:t>
            </w:r>
            <w:r w:rsidR="00933FBB">
              <w:t xml:space="preserve">1000 ettevõtete ja </w:t>
            </w:r>
            <w:r w:rsidR="00933FBB">
              <w:rPr>
                <w:i/>
                <w:iCs/>
              </w:rPr>
              <w:t xml:space="preserve">ca </w:t>
            </w:r>
            <w:r w:rsidR="00D0231D">
              <w:t>8000 töötajat</w:t>
            </w:r>
            <w:r w:rsidR="00825333">
              <w:rPr>
                <w:rStyle w:val="Allmrkuseviide"/>
              </w:rPr>
              <w:footnoteReference w:id="10"/>
            </w:r>
            <w:r w:rsidR="00D0231D">
              <w:t xml:space="preserve">. </w:t>
            </w:r>
          </w:p>
          <w:p w14:paraId="31B68108" w14:textId="4BFEC936" w:rsidR="009056B8" w:rsidRDefault="009056B8" w:rsidP="00E20D1D">
            <w:pPr>
              <w:pStyle w:val="Standard"/>
              <w:rPr>
                <w:b/>
                <w:bCs/>
              </w:rPr>
            </w:pPr>
          </w:p>
        </w:tc>
      </w:tr>
      <w:tr w:rsidR="005838C4" w14:paraId="2703CC66" w14:textId="77777777" w:rsidTr="005838C4">
        <w:tc>
          <w:tcPr>
            <w:tcW w:w="9628" w:type="dxa"/>
          </w:tcPr>
          <w:p w14:paraId="624E93B6" w14:textId="413BD835" w:rsidR="005838C4" w:rsidRDefault="003F2899" w:rsidP="005838C4">
            <w:pPr>
              <w:pStyle w:val="Standard"/>
              <w:rPr>
                <w:b/>
                <w:bCs/>
              </w:rPr>
            </w:pPr>
            <w:r>
              <w:rPr>
                <w:b/>
                <w:bCs/>
              </w:rPr>
              <w:lastRenderedPageBreak/>
              <w:t>9</w:t>
            </w:r>
            <w:r w:rsidR="005838C4">
              <w:rPr>
                <w:b/>
                <w:bCs/>
              </w:rPr>
              <w:t xml:space="preserve">.1. </w:t>
            </w:r>
            <w:r w:rsidR="008161F0">
              <w:rPr>
                <w:b/>
                <w:bCs/>
              </w:rPr>
              <w:t>Tooge välja p</w:t>
            </w:r>
            <w:r w:rsidR="00E20D1D">
              <w:rPr>
                <w:b/>
                <w:bCs/>
              </w:rPr>
              <w:t>eriood, mille kohta isikuandmete päring tehakse</w:t>
            </w:r>
            <w:r w:rsidR="00767986">
              <w:rPr>
                <w:b/>
                <w:bCs/>
              </w:rPr>
              <w:t>.</w:t>
            </w:r>
          </w:p>
          <w:p w14:paraId="05B498B8" w14:textId="77777777" w:rsidR="00F90CEC" w:rsidRDefault="00F90CEC" w:rsidP="005838C4">
            <w:pPr>
              <w:pStyle w:val="Standard"/>
              <w:rPr>
                <w:b/>
                <w:bCs/>
              </w:rPr>
            </w:pPr>
          </w:p>
          <w:p w14:paraId="01107E3D" w14:textId="77777777" w:rsidR="0015339F" w:rsidRPr="008169D5" w:rsidRDefault="00861008" w:rsidP="00861008">
            <w:pPr>
              <w:pStyle w:val="Standard"/>
              <w:numPr>
                <w:ilvl w:val="0"/>
                <w:numId w:val="17"/>
              </w:numPr>
              <w:rPr>
                <w:ins w:id="145" w:author="Epp Kallaste" w:date="2025-03-31T10:56:00Z" w16du:dateUtc="2025-03-31T07:56:00Z"/>
                <w:b/>
                <w:bCs/>
              </w:rPr>
            </w:pPr>
            <w:r>
              <w:rPr>
                <w:b/>
                <w:bCs/>
              </w:rPr>
              <w:t>Ühendatud registriandmed</w:t>
            </w:r>
            <w:r>
              <w:t xml:space="preserve"> - </w:t>
            </w:r>
            <w:r w:rsidR="0080287D">
              <w:t>viimased 10 aastat 2015-2024</w:t>
            </w:r>
            <w:r w:rsidR="000A1415">
              <w:t xml:space="preserve"> ja </w:t>
            </w:r>
            <w:proofErr w:type="spellStart"/>
            <w:r w:rsidR="000A1415">
              <w:t>SKAst</w:t>
            </w:r>
            <w:proofErr w:type="spellEnd"/>
            <w:r w:rsidR="000A1415">
              <w:t xml:space="preserve"> lisaks sotsiaalmaksuga makstutatud töise tulu andmed perioodil 2010-2024</w:t>
            </w:r>
            <w:r w:rsidR="00C263C6">
              <w:t xml:space="preserve">, mis võimaldab </w:t>
            </w:r>
            <w:r w:rsidR="004E46B4">
              <w:t>analüüsida töise tulu dünaamikat enne ja pärast tervisekahju tekkimist</w:t>
            </w:r>
            <w:r w:rsidR="000A1415">
              <w:t>.</w:t>
            </w:r>
          </w:p>
          <w:p w14:paraId="558892D6" w14:textId="776E897B" w:rsidR="005838C4" w:rsidRPr="0080287D" w:rsidRDefault="0015339F" w:rsidP="00861008">
            <w:pPr>
              <w:pStyle w:val="Standard"/>
              <w:numPr>
                <w:ilvl w:val="0"/>
                <w:numId w:val="17"/>
              </w:numPr>
              <w:rPr>
                <w:b/>
                <w:bCs/>
              </w:rPr>
            </w:pPr>
            <w:ins w:id="146" w:author="Epp Kallaste" w:date="2025-03-31T10:56:00Z" w16du:dateUtc="2025-03-31T07:56:00Z">
              <w:r w:rsidRPr="008169D5">
                <w:rPr>
                  <w:b/>
                  <w:bCs/>
                </w:rPr>
                <w:t>Registriandmed, mida ei ühendata teiste registritega</w:t>
              </w:r>
            </w:ins>
            <w:ins w:id="147" w:author="Epp Kallaste" w:date="2025-03-31T10:57:00Z" w16du:dateUtc="2025-03-31T07:57:00Z">
              <w:r w:rsidR="008169D5">
                <w:rPr>
                  <w:b/>
                  <w:bCs/>
                </w:rPr>
                <w:t xml:space="preserve"> (TSD)</w:t>
              </w:r>
            </w:ins>
            <w:ins w:id="148" w:author="Epp Kallaste" w:date="2025-03-31T10:56:00Z" w16du:dateUtc="2025-03-31T07:56:00Z">
              <w:r>
                <w:t xml:space="preserve"> </w:t>
              </w:r>
              <w:r w:rsidR="008169D5">
                <w:t>– 2015-2024.</w:t>
              </w:r>
            </w:ins>
            <w:del w:id="149" w:author="Epp Kallaste" w:date="2025-03-31T10:56:00Z" w16du:dateUtc="2025-03-31T07:56:00Z">
              <w:r w:rsidR="000A1415" w:rsidDel="0015339F">
                <w:delText xml:space="preserve"> </w:delText>
              </w:r>
            </w:del>
          </w:p>
          <w:p w14:paraId="05EE4814" w14:textId="228C4091" w:rsidR="0080287D" w:rsidRPr="00CB3FE2" w:rsidRDefault="0080287D" w:rsidP="00861008">
            <w:pPr>
              <w:pStyle w:val="Standard"/>
              <w:numPr>
                <w:ilvl w:val="0"/>
                <w:numId w:val="17"/>
              </w:numPr>
              <w:rPr>
                <w:b/>
                <w:bCs/>
              </w:rPr>
            </w:pPr>
            <w:r>
              <w:rPr>
                <w:b/>
                <w:bCs/>
              </w:rPr>
              <w:t xml:space="preserve">Küsitluse valim </w:t>
            </w:r>
            <w:r w:rsidR="00CB3FE2">
              <w:rPr>
                <w:b/>
                <w:bCs/>
              </w:rPr>
              <w:t>–</w:t>
            </w:r>
            <w:r>
              <w:rPr>
                <w:b/>
                <w:bCs/>
              </w:rPr>
              <w:t xml:space="preserve"> </w:t>
            </w:r>
            <w:r w:rsidR="000A3788" w:rsidRPr="000A3788">
              <w:t>2015</w:t>
            </w:r>
            <w:r w:rsidR="000A3788">
              <w:t>.</w:t>
            </w:r>
            <w:r w:rsidR="000A3788" w:rsidRPr="000A3788">
              <w:t>-2024</w:t>
            </w:r>
            <w:r w:rsidR="000A3788">
              <w:t>. aastal registreeritud tööst põhjustatud haiguse</w:t>
            </w:r>
            <w:r w:rsidR="00115853">
              <w:t>,</w:t>
            </w:r>
            <w:r w:rsidR="00F46A7A">
              <w:t xml:space="preserve"> </w:t>
            </w:r>
            <w:r w:rsidR="00EB7C9E">
              <w:t xml:space="preserve">või </w:t>
            </w:r>
            <w:r w:rsidR="00115853">
              <w:t>kutsehaiguse</w:t>
            </w:r>
            <w:r w:rsidR="00EB7C9E">
              <w:t xml:space="preserve"> diagnoosiga</w:t>
            </w:r>
            <w:r w:rsidR="00115853">
              <w:t xml:space="preserve"> ja tööõnnetus</w:t>
            </w:r>
            <w:r w:rsidR="00EB7C9E">
              <w:t>s</w:t>
            </w:r>
            <w:r w:rsidR="00115853">
              <w:t>e</w:t>
            </w:r>
            <w:r w:rsidR="000A3788">
              <w:t xml:space="preserve"> </w:t>
            </w:r>
            <w:r w:rsidR="00EB7C9E">
              <w:t xml:space="preserve">sattunud </w:t>
            </w:r>
            <w:r w:rsidR="000A3788">
              <w:t>inimesed</w:t>
            </w:r>
          </w:p>
          <w:p w14:paraId="423B1CCC" w14:textId="77777777" w:rsidR="008161F0" w:rsidRPr="00F90CEC" w:rsidRDefault="00CB3FE2" w:rsidP="00381846">
            <w:pPr>
              <w:pStyle w:val="Standard"/>
              <w:numPr>
                <w:ilvl w:val="0"/>
                <w:numId w:val="17"/>
              </w:numPr>
              <w:rPr>
                <w:b/>
                <w:bCs/>
              </w:rPr>
            </w:pPr>
            <w:r>
              <w:rPr>
                <w:b/>
                <w:bCs/>
              </w:rPr>
              <w:t xml:space="preserve">Statistikaameti küsitluste andmed. Eesti tööjõu-uuringu </w:t>
            </w:r>
            <w:r w:rsidRPr="00CB3FE2">
              <w:t>andme</w:t>
            </w:r>
            <w:r>
              <w:t xml:space="preserve">tele ligipääs taotletakse neile aastatele, mil andmetes on </w:t>
            </w:r>
            <w:r w:rsidR="00247FBB">
              <w:t xml:space="preserve">tööst põhjustatud tervisekahju kohta lisamoodulid või küsimused. Need aastad on: </w:t>
            </w:r>
            <w:r w:rsidR="005E22AB">
              <w:t xml:space="preserve">2007, 2013, </w:t>
            </w:r>
            <w:r w:rsidR="00EC7A5B" w:rsidRPr="00EC7A5B">
              <w:t>2015, 2017, 2019,</w:t>
            </w:r>
            <w:r w:rsidR="00EC7A5B">
              <w:t xml:space="preserve"> 2020, 2021 ja 2023. Eesti tööelu-uuringu osaks on tööga seotud tervise </w:t>
            </w:r>
            <w:r w:rsidR="00DF3554">
              <w:t xml:space="preserve">andmed ja tööelu-uuringu ligipääs taotletakse nendeks aastateks, mil uuringut tehti, s.o </w:t>
            </w:r>
            <w:r w:rsidR="004E1ED9">
              <w:t>2009, 2015, 2021.</w:t>
            </w:r>
          </w:p>
          <w:p w14:paraId="082FA619" w14:textId="03BAD56B" w:rsidR="00F90CEC" w:rsidRDefault="00F90CEC" w:rsidP="00F90CEC">
            <w:pPr>
              <w:pStyle w:val="Standard"/>
              <w:ind w:left="720"/>
              <w:rPr>
                <w:b/>
                <w:bCs/>
              </w:rPr>
            </w:pPr>
          </w:p>
        </w:tc>
      </w:tr>
      <w:tr w:rsidR="005838C4" w14:paraId="4216AAE0" w14:textId="77777777" w:rsidTr="005838C4">
        <w:tc>
          <w:tcPr>
            <w:tcW w:w="9628" w:type="dxa"/>
          </w:tcPr>
          <w:p w14:paraId="532EA73F" w14:textId="2FE24425" w:rsidR="005838C4" w:rsidRDefault="003F2899">
            <w:pPr>
              <w:pStyle w:val="Standard"/>
              <w:rPr>
                <w:b/>
                <w:bCs/>
              </w:rPr>
            </w:pPr>
            <w:r>
              <w:rPr>
                <w:b/>
                <w:bCs/>
              </w:rPr>
              <w:t>9</w:t>
            </w:r>
            <w:r w:rsidR="005838C4">
              <w:rPr>
                <w:b/>
                <w:bCs/>
              </w:rPr>
              <w:t xml:space="preserve">.2. </w:t>
            </w:r>
            <w:r w:rsidR="00614698">
              <w:rPr>
                <w:b/>
                <w:bCs/>
              </w:rPr>
              <w:t>Loetlege t</w:t>
            </w:r>
            <w:r w:rsidR="00E20D1D">
              <w:rPr>
                <w:b/>
                <w:bCs/>
              </w:rPr>
              <w:t>öödeldavate isikuandmete kooseis</w:t>
            </w:r>
            <w:r w:rsidR="00767986">
              <w:rPr>
                <w:b/>
                <w:bCs/>
              </w:rPr>
              <w:t>.</w:t>
            </w:r>
          </w:p>
          <w:p w14:paraId="25314217" w14:textId="165CFF95" w:rsidR="00E20D1D" w:rsidRDefault="008161F0" w:rsidP="00B4159C">
            <w:pPr>
              <w:pStyle w:val="TableContents"/>
              <w:jc w:val="both"/>
              <w:rPr>
                <w:i/>
                <w:iCs/>
                <w:sz w:val="18"/>
                <w:szCs w:val="18"/>
              </w:rPr>
            </w:pPr>
            <w:r>
              <w:rPr>
                <w:i/>
                <w:iCs/>
                <w:sz w:val="18"/>
                <w:szCs w:val="18"/>
              </w:rPr>
              <w:t>Tuua detailselt välja, milliseid</w:t>
            </w:r>
            <w:r w:rsidR="00E20D1D">
              <w:rPr>
                <w:i/>
                <w:iCs/>
                <w:sz w:val="18"/>
                <w:szCs w:val="18"/>
              </w:rPr>
              <w:t xml:space="preserve"> isikuandmeid töödeldakse (nt ees-</w:t>
            </w:r>
            <w:r w:rsidR="00767986">
              <w:rPr>
                <w:i/>
                <w:iCs/>
                <w:sz w:val="18"/>
                <w:szCs w:val="18"/>
              </w:rPr>
              <w:t xml:space="preserve"> </w:t>
            </w:r>
            <w:r w:rsidR="00E20D1D">
              <w:rPr>
                <w:i/>
                <w:iCs/>
                <w:sz w:val="18"/>
                <w:szCs w:val="18"/>
              </w:rPr>
              <w:t>ja perenimi</w:t>
            </w:r>
            <w:r>
              <w:rPr>
                <w:i/>
                <w:iCs/>
                <w:sz w:val="18"/>
                <w:szCs w:val="18"/>
              </w:rPr>
              <w:t>, isikukood, e-posti aadress</w:t>
            </w:r>
            <w:r w:rsidR="00E20D1D">
              <w:rPr>
                <w:i/>
                <w:iCs/>
                <w:sz w:val="18"/>
                <w:szCs w:val="18"/>
              </w:rPr>
              <w:t xml:space="preserve"> jne)</w:t>
            </w:r>
            <w:r w:rsidR="00614698">
              <w:rPr>
                <w:i/>
                <w:iCs/>
                <w:sz w:val="18"/>
                <w:szCs w:val="18"/>
              </w:rPr>
              <w:t xml:space="preserve"> ning</w:t>
            </w:r>
            <w:r w:rsidR="00B4159C">
              <w:rPr>
                <w:i/>
                <w:iCs/>
                <w:sz w:val="18"/>
                <w:szCs w:val="18"/>
              </w:rPr>
              <w:t xml:space="preserve"> </w:t>
            </w:r>
            <w:r w:rsidR="00614698">
              <w:rPr>
                <w:i/>
                <w:iCs/>
                <w:sz w:val="18"/>
                <w:szCs w:val="18"/>
              </w:rPr>
              <w:t>p</w:t>
            </w:r>
            <w:r w:rsidR="00B4159C">
              <w:rPr>
                <w:i/>
                <w:iCs/>
                <w:sz w:val="18"/>
                <w:szCs w:val="18"/>
              </w:rPr>
              <w:t xml:space="preserve">õhjendus, </w:t>
            </w:r>
            <w:r w:rsidR="00E20D1D">
              <w:rPr>
                <w:i/>
                <w:iCs/>
                <w:sz w:val="18"/>
                <w:szCs w:val="18"/>
              </w:rPr>
              <w:t>miks just neid andmeid on uuringu eesmärgi täitmiseks vaja. Vajadusel esitada taotluse lisana (nt tabelina).</w:t>
            </w:r>
          </w:p>
          <w:p w14:paraId="079FA317" w14:textId="77777777" w:rsidR="00B4159C" w:rsidRDefault="00B4159C" w:rsidP="00B4159C">
            <w:pPr>
              <w:pStyle w:val="TableContents"/>
              <w:jc w:val="both"/>
              <w:rPr>
                <w:i/>
                <w:iCs/>
                <w:sz w:val="18"/>
                <w:szCs w:val="18"/>
              </w:rPr>
            </w:pPr>
          </w:p>
          <w:p w14:paraId="000AF3E4" w14:textId="7E93FA2D" w:rsidR="005838C4" w:rsidRPr="004E6246" w:rsidRDefault="001E621C" w:rsidP="001E621C">
            <w:pPr>
              <w:pStyle w:val="Standard"/>
              <w:numPr>
                <w:ilvl w:val="0"/>
                <w:numId w:val="18"/>
              </w:numPr>
              <w:rPr>
                <w:b/>
                <w:bCs/>
              </w:rPr>
            </w:pPr>
            <w:r>
              <w:rPr>
                <w:b/>
                <w:bCs/>
              </w:rPr>
              <w:t xml:space="preserve">Ühendatud registriandmete </w:t>
            </w:r>
            <w:r w:rsidRPr="001E621C">
              <w:t>väljavõtete tegemisel</w:t>
            </w:r>
            <w:r>
              <w:rPr>
                <w:b/>
                <w:bCs/>
              </w:rPr>
              <w:t xml:space="preserve"> </w:t>
            </w:r>
            <w:r w:rsidRPr="001E621C">
              <w:t>töödeldakse</w:t>
            </w:r>
            <w:r>
              <w:t xml:space="preserve"> järgmisi andmeid</w:t>
            </w:r>
            <w:r w:rsidR="00574E62">
              <w:t xml:space="preserve"> järgmiste registripidajate juures</w:t>
            </w:r>
            <w:r w:rsidR="004E6246">
              <w:t>:</w:t>
            </w:r>
          </w:p>
          <w:p w14:paraId="04BF5FF1" w14:textId="5AD23784" w:rsidR="004E6246" w:rsidRPr="00F9513A" w:rsidRDefault="004E6246" w:rsidP="004E6246">
            <w:pPr>
              <w:pStyle w:val="Standard"/>
              <w:ind w:left="720"/>
              <w:rPr>
                <w:b/>
                <w:bCs/>
              </w:rPr>
            </w:pPr>
            <w:r>
              <w:rPr>
                <w:b/>
                <w:bCs/>
              </w:rPr>
              <w:t>Tööinspektsioon:</w:t>
            </w:r>
          </w:p>
          <w:p w14:paraId="088F2FC1" w14:textId="2AD70FDC" w:rsidR="00E072FF" w:rsidRPr="00014754" w:rsidRDefault="00E072FF" w:rsidP="00F9513A">
            <w:pPr>
              <w:pStyle w:val="Standard"/>
              <w:numPr>
                <w:ilvl w:val="1"/>
                <w:numId w:val="18"/>
              </w:numPr>
            </w:pPr>
            <w:r w:rsidRPr="00014754">
              <w:t>Isikukood</w:t>
            </w:r>
          </w:p>
          <w:p w14:paraId="242F3A5A" w14:textId="5FC44B72" w:rsidR="00F9513A" w:rsidRPr="00014754" w:rsidRDefault="00F9513A" w:rsidP="00F9513A">
            <w:pPr>
              <w:pStyle w:val="Standard"/>
              <w:numPr>
                <w:ilvl w:val="1"/>
                <w:numId w:val="18"/>
              </w:numPr>
            </w:pPr>
            <w:r w:rsidRPr="00014754">
              <w:t>Isiku pseudokood (registrite vahel liikumiseks pseudokoodi ja isikukoodi võti)</w:t>
            </w:r>
          </w:p>
          <w:p w14:paraId="00F130C8" w14:textId="77777777" w:rsidR="00574E62" w:rsidRPr="00574E62" w:rsidRDefault="00574E62" w:rsidP="00574E62">
            <w:pPr>
              <w:pStyle w:val="Standard"/>
              <w:numPr>
                <w:ilvl w:val="1"/>
                <w:numId w:val="18"/>
              </w:numPr>
            </w:pPr>
            <w:r w:rsidRPr="00014754">
              <w:t>KH</w:t>
            </w:r>
            <w:r w:rsidRPr="00574E62">
              <w:t xml:space="preserve"> v TPH diagnoosimise aeg/TÕ toimumise aeg</w:t>
            </w:r>
          </w:p>
          <w:p w14:paraId="3FE92B58" w14:textId="77777777" w:rsidR="00574E62" w:rsidRPr="00574E62" w:rsidRDefault="00574E62" w:rsidP="00574E62">
            <w:pPr>
              <w:pStyle w:val="Standard"/>
              <w:numPr>
                <w:ilvl w:val="1"/>
                <w:numId w:val="18"/>
              </w:numPr>
            </w:pPr>
            <w:r w:rsidRPr="00574E62">
              <w:t>Juhtumi registreerimise aeg (kombinatsioonis eelnevaga annab sisendi inimese ajale teekonnal diagnoosist või õnnetusest andmekogus registreerimiseni)</w:t>
            </w:r>
          </w:p>
          <w:p w14:paraId="6F309BC5" w14:textId="0F07F26B" w:rsidR="00574E62" w:rsidRPr="00574E62" w:rsidRDefault="00574E62" w:rsidP="00574E62">
            <w:pPr>
              <w:pStyle w:val="Standard"/>
              <w:numPr>
                <w:ilvl w:val="1"/>
                <w:numId w:val="18"/>
              </w:numPr>
            </w:pPr>
            <w:r w:rsidRPr="00574E62">
              <w:t>KH v TPH diagnoos</w:t>
            </w:r>
            <w:ins w:id="150" w:author="Eneken Sepa - MKM" w:date="2025-05-16T12:38:00Z" w16du:dateUtc="2025-05-16T09:38:00Z">
              <w:r w:rsidR="00D22D16">
                <w:t xml:space="preserve"> RHK tähtkoodi tasemel</w:t>
              </w:r>
            </w:ins>
            <w:r w:rsidRPr="00574E62">
              <w:t>/TÕ vigastuse liik, vigastatud kehaosa ja õnnetuse raskusaste</w:t>
            </w:r>
          </w:p>
          <w:p w14:paraId="36D4C0D7" w14:textId="77777777" w:rsidR="00574E62" w:rsidRPr="00574E62" w:rsidRDefault="00574E62" w:rsidP="00574E62">
            <w:pPr>
              <w:pStyle w:val="Standard"/>
              <w:numPr>
                <w:ilvl w:val="1"/>
                <w:numId w:val="18"/>
              </w:numPr>
            </w:pPr>
            <w:r w:rsidRPr="00574E62">
              <w:t>Tervisekahju põhjustanud ohutegurid</w:t>
            </w:r>
          </w:p>
          <w:p w14:paraId="1AF6BDB7" w14:textId="77777777" w:rsidR="00574E62" w:rsidRPr="00574E62" w:rsidRDefault="00574E62" w:rsidP="00574E62">
            <w:pPr>
              <w:pStyle w:val="Standard"/>
              <w:numPr>
                <w:ilvl w:val="1"/>
                <w:numId w:val="18"/>
              </w:numPr>
            </w:pPr>
            <w:r w:rsidRPr="00574E62">
              <w:lastRenderedPageBreak/>
              <w:t>Töötaja sotsiaaldemograafiline taust:</w:t>
            </w:r>
          </w:p>
          <w:p w14:paraId="06D8E582" w14:textId="77777777" w:rsidR="00574E62" w:rsidRPr="00574E62" w:rsidRDefault="00574E62" w:rsidP="00574E62">
            <w:pPr>
              <w:pStyle w:val="Standard"/>
              <w:numPr>
                <w:ilvl w:val="2"/>
                <w:numId w:val="18"/>
              </w:numPr>
            </w:pPr>
            <w:r w:rsidRPr="00574E62">
              <w:t>Sugu</w:t>
            </w:r>
          </w:p>
          <w:p w14:paraId="49E95F67" w14:textId="6FFC97BB" w:rsidR="00574E62" w:rsidRPr="00574E62" w:rsidRDefault="00574D29" w:rsidP="00574E62">
            <w:pPr>
              <w:pStyle w:val="Standard"/>
              <w:numPr>
                <w:ilvl w:val="2"/>
                <w:numId w:val="18"/>
              </w:numPr>
            </w:pPr>
            <w:r>
              <w:t>Sünniaasta</w:t>
            </w:r>
            <w:r w:rsidR="00B55A26">
              <w:t xml:space="preserve"> ja kuu</w:t>
            </w:r>
          </w:p>
          <w:p w14:paraId="5BEAEDA3" w14:textId="77777777" w:rsidR="00574E62" w:rsidRDefault="00574E62" w:rsidP="00574E62">
            <w:pPr>
              <w:pStyle w:val="Standard"/>
              <w:numPr>
                <w:ilvl w:val="2"/>
                <w:numId w:val="18"/>
              </w:numPr>
            </w:pPr>
            <w:r w:rsidRPr="00574E62">
              <w:t>Amet/ametid</w:t>
            </w:r>
          </w:p>
          <w:p w14:paraId="02A60975" w14:textId="6F5C0E2C" w:rsidR="005F5F62" w:rsidRPr="00574E62" w:rsidRDefault="005F5F62" w:rsidP="00574E62">
            <w:pPr>
              <w:pStyle w:val="Standard"/>
              <w:numPr>
                <w:ilvl w:val="2"/>
                <w:numId w:val="18"/>
              </w:numPr>
            </w:pPr>
            <w:r>
              <w:t xml:space="preserve">KH ja TPH </w:t>
            </w:r>
            <w:r w:rsidR="00AD309F">
              <w:t>elukoha maakond</w:t>
            </w:r>
          </w:p>
          <w:p w14:paraId="5EAB794E" w14:textId="77777777" w:rsidR="00574E62" w:rsidRPr="00574E62" w:rsidRDefault="00574E62" w:rsidP="00574E62">
            <w:pPr>
              <w:pStyle w:val="Standard"/>
              <w:numPr>
                <w:ilvl w:val="1"/>
                <w:numId w:val="18"/>
              </w:numPr>
            </w:pPr>
            <w:r w:rsidRPr="00574E62">
              <w:t>Tööandja(te) taust:</w:t>
            </w:r>
          </w:p>
          <w:p w14:paraId="73597F2C" w14:textId="77777777" w:rsidR="00574E62" w:rsidRPr="00574E62" w:rsidRDefault="00574E62" w:rsidP="00574E62">
            <w:pPr>
              <w:pStyle w:val="Standard"/>
              <w:numPr>
                <w:ilvl w:val="2"/>
                <w:numId w:val="18"/>
              </w:numPr>
            </w:pPr>
            <w:r w:rsidRPr="00574E62">
              <w:t>Tegevusala (EMTAK)</w:t>
            </w:r>
          </w:p>
          <w:p w14:paraId="4B70B305" w14:textId="3B53CA5B" w:rsidR="00574E62" w:rsidRPr="001F603D" w:rsidRDefault="00AD309F" w:rsidP="00574E62">
            <w:pPr>
              <w:pStyle w:val="Standard"/>
              <w:numPr>
                <w:ilvl w:val="2"/>
                <w:numId w:val="18"/>
              </w:numPr>
            </w:pPr>
            <w:r w:rsidRPr="001F603D">
              <w:t>TÕ t</w:t>
            </w:r>
            <w:r w:rsidR="00574E62" w:rsidRPr="001F603D">
              <w:t>öökoha maakond</w:t>
            </w:r>
          </w:p>
          <w:p w14:paraId="4D1B42A7" w14:textId="62B6ABDB" w:rsidR="00EB7CA5" w:rsidRPr="001F603D" w:rsidRDefault="00C42609" w:rsidP="00574E62">
            <w:pPr>
              <w:pStyle w:val="Standard"/>
              <w:numPr>
                <w:ilvl w:val="2"/>
                <w:numId w:val="18"/>
              </w:numPr>
            </w:pPr>
            <w:r w:rsidRPr="001F603D">
              <w:t>T</w:t>
            </w:r>
            <w:r w:rsidR="00EB7CA5" w:rsidRPr="001F603D">
              <w:t>ööandja töötajate arv</w:t>
            </w:r>
          </w:p>
          <w:p w14:paraId="3D90A05B" w14:textId="1C0DC839" w:rsidR="00574E62" w:rsidRPr="001F603D" w:rsidRDefault="00574E62" w:rsidP="00574E62">
            <w:pPr>
              <w:pStyle w:val="Standard"/>
              <w:numPr>
                <w:ilvl w:val="2"/>
                <w:numId w:val="18"/>
              </w:numPr>
            </w:pPr>
            <w:r w:rsidRPr="001F603D">
              <w:t>Töösuhte algusaeg</w:t>
            </w:r>
            <w:r w:rsidR="00504EBE" w:rsidRPr="001F603D">
              <w:t xml:space="preserve"> KH/tööstaaž TPH ja TÕ </w:t>
            </w:r>
          </w:p>
          <w:p w14:paraId="5C681D51" w14:textId="78637738" w:rsidR="004E6246" w:rsidRPr="00740A87" w:rsidRDefault="004E6246" w:rsidP="004E6246">
            <w:pPr>
              <w:pStyle w:val="Standard"/>
              <w:ind w:left="720"/>
              <w:rPr>
                <w:b/>
                <w:bCs/>
              </w:rPr>
            </w:pPr>
            <w:r w:rsidRPr="00740A87">
              <w:rPr>
                <w:b/>
                <w:bCs/>
              </w:rPr>
              <w:t>Töötukassa:</w:t>
            </w:r>
          </w:p>
          <w:p w14:paraId="7ECA59BD" w14:textId="77926566" w:rsidR="00320B41" w:rsidRDefault="00320B41" w:rsidP="007F631A">
            <w:pPr>
              <w:pStyle w:val="Standard"/>
              <w:numPr>
                <w:ilvl w:val="1"/>
                <w:numId w:val="19"/>
              </w:numPr>
              <w:ind w:left="1581"/>
            </w:pPr>
            <w:r>
              <w:t>Isikukood/pseudokood</w:t>
            </w:r>
          </w:p>
          <w:p w14:paraId="0F4B696D" w14:textId="6EB05C1B" w:rsidR="007F631A" w:rsidRPr="007F631A" w:rsidRDefault="007F631A" w:rsidP="007F631A">
            <w:pPr>
              <w:pStyle w:val="Standard"/>
              <w:numPr>
                <w:ilvl w:val="1"/>
                <w:numId w:val="19"/>
              </w:numPr>
              <w:ind w:left="1581"/>
            </w:pPr>
            <w:r w:rsidRPr="007F631A">
              <w:t>Töövõime hindamise taotlemise aeg või ajad (sh esmase töövõime hindamise aeg ja korduvad töövõime hindamise a</w:t>
            </w:r>
            <w:r w:rsidR="005C5696">
              <w:t>jad</w:t>
            </w:r>
            <w:r w:rsidRPr="007F631A">
              <w:t xml:space="preserve">) </w:t>
            </w:r>
          </w:p>
          <w:p w14:paraId="172B0686" w14:textId="77777777" w:rsidR="00673F47" w:rsidRPr="007F631A" w:rsidRDefault="00673F47" w:rsidP="00673F47">
            <w:pPr>
              <w:pStyle w:val="Standard"/>
              <w:numPr>
                <w:ilvl w:val="1"/>
                <w:numId w:val="19"/>
              </w:numPr>
              <w:ind w:left="1581"/>
            </w:pPr>
            <w:r w:rsidRPr="007F631A">
              <w:t>Töövõime hindamise tulemus (osaline töövõime/puuduv töövõime/töövõime pole vähenenud)</w:t>
            </w:r>
          </w:p>
          <w:p w14:paraId="5B1829A7" w14:textId="128E6135" w:rsidR="007F631A" w:rsidRPr="007F631A" w:rsidRDefault="00EE09FF" w:rsidP="007F631A">
            <w:pPr>
              <w:pStyle w:val="Standard"/>
              <w:numPr>
                <w:ilvl w:val="1"/>
                <w:numId w:val="19"/>
              </w:numPr>
              <w:ind w:left="1581"/>
            </w:pPr>
            <w:r>
              <w:t>Vähenenud tö</w:t>
            </w:r>
            <w:r w:rsidR="00D27E78">
              <w:t xml:space="preserve">övõime alguse ja tegelik lõpu aeg (mitte määratud vaid tegelik) </w:t>
            </w:r>
          </w:p>
          <w:p w14:paraId="0AC7593F" w14:textId="77777777" w:rsidR="007F631A" w:rsidRPr="007F631A" w:rsidRDefault="007F631A" w:rsidP="007F631A">
            <w:pPr>
              <w:pStyle w:val="Standard"/>
              <w:numPr>
                <w:ilvl w:val="1"/>
                <w:numId w:val="19"/>
              </w:numPr>
              <w:ind w:left="1581"/>
            </w:pPr>
            <w:r w:rsidRPr="007F631A">
              <w:t>Makstud töövõimetoetuse summa kuude kaupa</w:t>
            </w:r>
          </w:p>
          <w:p w14:paraId="1CB77E03" w14:textId="6E5B2FE3" w:rsidR="007F631A" w:rsidRPr="007F631A" w:rsidRDefault="007F631A" w:rsidP="007F631A">
            <w:pPr>
              <w:pStyle w:val="Standard"/>
              <w:numPr>
                <w:ilvl w:val="1"/>
                <w:numId w:val="19"/>
              </w:numPr>
              <w:ind w:left="1581"/>
            </w:pPr>
            <w:r w:rsidRPr="007F631A">
              <w:t xml:space="preserve">Töövõimetoetuse </w:t>
            </w:r>
            <w:r w:rsidR="001A215E">
              <w:t>saamise perioodi</w:t>
            </w:r>
            <w:r w:rsidRPr="007F631A">
              <w:t xml:space="preserve"> alguse ja lõpu </w:t>
            </w:r>
            <w:r w:rsidR="001A215E">
              <w:t>kuupäev</w:t>
            </w:r>
          </w:p>
          <w:p w14:paraId="244538AE" w14:textId="0CFE0266" w:rsidR="00740A87" w:rsidRPr="00651AD6" w:rsidRDefault="0026515C" w:rsidP="0026515C">
            <w:pPr>
              <w:pStyle w:val="Standard"/>
              <w:ind w:left="709"/>
              <w:rPr>
                <w:b/>
                <w:bCs/>
              </w:rPr>
            </w:pPr>
            <w:r w:rsidRPr="00651AD6">
              <w:rPr>
                <w:b/>
                <w:bCs/>
              </w:rPr>
              <w:t>Sotsiaalkindlustusamet:</w:t>
            </w:r>
          </w:p>
          <w:p w14:paraId="7512319F" w14:textId="01D88C35" w:rsidR="00320B41" w:rsidRDefault="00320B41" w:rsidP="00D04469">
            <w:pPr>
              <w:pStyle w:val="Standard"/>
              <w:numPr>
                <w:ilvl w:val="1"/>
                <w:numId w:val="20"/>
              </w:numPr>
              <w:ind w:left="1581"/>
            </w:pPr>
            <w:r>
              <w:t>Isikukood/pseudokood</w:t>
            </w:r>
          </w:p>
          <w:p w14:paraId="59A23386" w14:textId="4648E1FB" w:rsidR="00D04469" w:rsidRDefault="00D04469" w:rsidP="00D04469">
            <w:pPr>
              <w:pStyle w:val="Standard"/>
              <w:numPr>
                <w:ilvl w:val="1"/>
                <w:numId w:val="20"/>
              </w:numPr>
              <w:ind w:left="1581"/>
            </w:pPr>
            <w:r>
              <w:t xml:space="preserve">Makstud </w:t>
            </w:r>
            <w:r w:rsidR="005B3EDC">
              <w:t>kahju</w:t>
            </w:r>
            <w:r>
              <w:t>hüvitise summa</w:t>
            </w:r>
            <w:r w:rsidR="00A67700">
              <w:t xml:space="preserve"> (sh hüvitise vähendamise alused ja summa)</w:t>
            </w:r>
            <w:r w:rsidR="00642A90">
              <w:t xml:space="preserve"> kuude kaupa</w:t>
            </w:r>
          </w:p>
          <w:p w14:paraId="5338E11D" w14:textId="6F0D6AA9" w:rsidR="0026515C" w:rsidRDefault="00270EBE" w:rsidP="00D04469">
            <w:pPr>
              <w:pStyle w:val="Standard"/>
              <w:numPr>
                <w:ilvl w:val="1"/>
                <w:numId w:val="20"/>
              </w:numPr>
              <w:ind w:left="1581"/>
            </w:pPr>
            <w:r>
              <w:t>K</w:t>
            </w:r>
            <w:r w:rsidR="005B3EDC">
              <w:t>ahju</w:t>
            </w:r>
            <w:r w:rsidR="00D840BE">
              <w:t>hüvitise maksmise alguse aeg</w:t>
            </w:r>
          </w:p>
          <w:p w14:paraId="0CFFAB0B" w14:textId="383FE56B" w:rsidR="00D04469" w:rsidRDefault="00D04469" w:rsidP="00D04469">
            <w:pPr>
              <w:pStyle w:val="Standard"/>
              <w:numPr>
                <w:ilvl w:val="1"/>
                <w:numId w:val="20"/>
              </w:numPr>
              <w:ind w:left="1581"/>
            </w:pPr>
            <w:r>
              <w:t>Töövõimetuse ulatuse määramise aeg</w:t>
            </w:r>
            <w:r w:rsidR="00AF12AA">
              <w:t xml:space="preserve"> alates 2010. aastast</w:t>
            </w:r>
          </w:p>
          <w:p w14:paraId="59738757" w14:textId="3279CDA7" w:rsidR="00D04469" w:rsidRDefault="00D04469" w:rsidP="00D04469">
            <w:pPr>
              <w:pStyle w:val="Standard"/>
              <w:numPr>
                <w:ilvl w:val="1"/>
                <w:numId w:val="20"/>
              </w:numPr>
              <w:ind w:left="1581"/>
            </w:pPr>
            <w:r>
              <w:t xml:space="preserve">Töövõimetuse </w:t>
            </w:r>
            <w:r w:rsidR="00BF7B6E">
              <w:t xml:space="preserve">ulatuse </w:t>
            </w:r>
            <w:r>
              <w:t>määramise tulemus</w:t>
            </w:r>
            <w:r w:rsidR="00AF12AA">
              <w:t xml:space="preserve"> alates 2010. aastast</w:t>
            </w:r>
          </w:p>
          <w:p w14:paraId="3FA1EB76" w14:textId="49FBEEF0" w:rsidR="00BF7B6E" w:rsidRDefault="00BF7B6E" w:rsidP="00D04469">
            <w:pPr>
              <w:pStyle w:val="Standard"/>
              <w:numPr>
                <w:ilvl w:val="1"/>
                <w:numId w:val="20"/>
              </w:numPr>
              <w:ind w:left="1581"/>
            </w:pPr>
            <w:r>
              <w:t>Makstud töövõimetuspensioni summa kuude kaupa</w:t>
            </w:r>
            <w:r w:rsidR="00AF12AA">
              <w:t xml:space="preserve"> </w:t>
            </w:r>
            <w:r w:rsidR="00E43BB5">
              <w:t>alates 2010. aastast</w:t>
            </w:r>
          </w:p>
          <w:p w14:paraId="38A09E05" w14:textId="32842876" w:rsidR="007F7FBC" w:rsidRDefault="0057725D" w:rsidP="00D04469">
            <w:pPr>
              <w:pStyle w:val="Standard"/>
              <w:numPr>
                <w:ilvl w:val="1"/>
                <w:numId w:val="20"/>
              </w:numPr>
              <w:ind w:left="1581"/>
            </w:pPr>
            <w:r>
              <w:t>T</w:t>
            </w:r>
            <w:r w:rsidR="007F7FBC">
              <w:t>öise</w:t>
            </w:r>
            <w:r>
              <w:t>lt</w:t>
            </w:r>
            <w:r w:rsidR="007F7FBC">
              <w:t xml:space="preserve"> tulu</w:t>
            </w:r>
            <w:r>
              <w:t>lt makstud</w:t>
            </w:r>
            <w:r w:rsidR="007F7FBC">
              <w:t xml:space="preserve"> </w:t>
            </w:r>
            <w:r>
              <w:t xml:space="preserve">sotsiaalmaksu </w:t>
            </w:r>
            <w:r w:rsidR="00BD04A9">
              <w:t>suurus kuude kaupa alastes 2010. aastast</w:t>
            </w:r>
          </w:p>
          <w:p w14:paraId="29B7E919" w14:textId="5D44E359" w:rsidR="00AA29E8" w:rsidRDefault="00AA29E8" w:rsidP="002A64C9">
            <w:pPr>
              <w:pStyle w:val="Standard"/>
              <w:ind w:left="720"/>
              <w:rPr>
                <w:b/>
                <w:bCs/>
              </w:rPr>
            </w:pPr>
            <w:r>
              <w:rPr>
                <w:b/>
                <w:bCs/>
              </w:rPr>
              <w:t>Rahvastikuregister:</w:t>
            </w:r>
          </w:p>
          <w:p w14:paraId="4A2D771D" w14:textId="142B7C25" w:rsidR="002A64C9" w:rsidRDefault="00BE7B26" w:rsidP="00BE7B26">
            <w:pPr>
              <w:pStyle w:val="Standard"/>
              <w:numPr>
                <w:ilvl w:val="0"/>
                <w:numId w:val="29"/>
              </w:numPr>
              <w:ind w:left="1581" w:hanging="425"/>
            </w:pPr>
            <w:r w:rsidRPr="00BE7B26">
              <w:t>Isikukood/pseudokood</w:t>
            </w:r>
          </w:p>
          <w:p w14:paraId="1E66A07F" w14:textId="1FC1C6A5" w:rsidR="00BE7B26" w:rsidRDefault="00BE7B26" w:rsidP="00BE7B26">
            <w:pPr>
              <w:pStyle w:val="Standard"/>
              <w:numPr>
                <w:ilvl w:val="0"/>
                <w:numId w:val="29"/>
              </w:numPr>
              <w:ind w:left="1581" w:hanging="425"/>
            </w:pPr>
            <w:r w:rsidRPr="00BE7B26">
              <w:t>Isiku surma aeg</w:t>
            </w:r>
          </w:p>
          <w:p w14:paraId="20F8957B" w14:textId="0384B2F1" w:rsidR="00B55A26" w:rsidRDefault="00B55A26" w:rsidP="00BE7B26">
            <w:pPr>
              <w:pStyle w:val="Standard"/>
              <w:numPr>
                <w:ilvl w:val="0"/>
                <w:numId w:val="29"/>
              </w:numPr>
              <w:ind w:left="1581" w:hanging="425"/>
            </w:pPr>
            <w:r>
              <w:t>Isiku haridustase</w:t>
            </w:r>
          </w:p>
          <w:p w14:paraId="4831F1D4" w14:textId="11B0A4A4" w:rsidR="00C428A7" w:rsidRPr="00BE7B26" w:rsidRDefault="00C428A7" w:rsidP="00BE7B26">
            <w:pPr>
              <w:pStyle w:val="Standard"/>
              <w:numPr>
                <w:ilvl w:val="0"/>
                <w:numId w:val="29"/>
              </w:numPr>
              <w:ind w:left="1581" w:hanging="425"/>
            </w:pPr>
            <w:r>
              <w:t>Isiku elukoha maakond</w:t>
            </w:r>
          </w:p>
          <w:p w14:paraId="270824B5" w14:textId="19013AC8" w:rsidR="008169D5" w:rsidRPr="00E55F74" w:rsidRDefault="00B87EC2" w:rsidP="00982591">
            <w:pPr>
              <w:pStyle w:val="Standard"/>
              <w:numPr>
                <w:ilvl w:val="0"/>
                <w:numId w:val="18"/>
              </w:numPr>
              <w:rPr>
                <w:ins w:id="151" w:author="Epp Kallaste" w:date="2025-03-31T10:59:00Z" w16du:dateUtc="2025-03-31T07:59:00Z"/>
                <w:b/>
                <w:bCs/>
              </w:rPr>
            </w:pPr>
            <w:ins w:id="152" w:author="Epp Kallaste" w:date="2025-03-31T10:59:00Z" w16du:dateUtc="2025-03-31T07:59:00Z">
              <w:r>
                <w:rPr>
                  <w:b/>
                  <w:bCs/>
                </w:rPr>
                <w:t xml:space="preserve">MTA registriandmete </w:t>
              </w:r>
              <w:r>
                <w:t xml:space="preserve">analüüsis töötleb Statistikaamet </w:t>
              </w:r>
            </w:ins>
            <w:ins w:id="153" w:author="Epp Kallaste" w:date="2025-03-31T11:14:00Z" w16du:dateUtc="2025-03-31T08:14:00Z">
              <w:r w:rsidR="00EC279B">
                <w:t xml:space="preserve">aastate lõikes </w:t>
              </w:r>
            </w:ins>
            <w:ins w:id="154" w:author="Epp Kallaste" w:date="2025-03-31T10:59:00Z" w16du:dateUtc="2025-03-31T07:59:00Z">
              <w:r>
                <w:t>agregeeritud tabelite koostamiseks järgmisi andmeid:</w:t>
              </w:r>
            </w:ins>
          </w:p>
          <w:p w14:paraId="7AEC728D" w14:textId="16A04541" w:rsidR="00B87EC2" w:rsidRPr="00E55F74" w:rsidRDefault="00B87EC2" w:rsidP="00B87EC2">
            <w:pPr>
              <w:pStyle w:val="Standard"/>
              <w:numPr>
                <w:ilvl w:val="1"/>
                <w:numId w:val="18"/>
              </w:numPr>
              <w:rPr>
                <w:ins w:id="155" w:author="Epp Kallaste" w:date="2025-03-31T10:59:00Z" w16du:dateUtc="2025-03-31T07:59:00Z"/>
                <w:b/>
                <w:bCs/>
              </w:rPr>
            </w:pPr>
            <w:ins w:id="156" w:author="Epp Kallaste" w:date="2025-03-31T10:59:00Z" w16du:dateUtc="2025-03-31T07:59:00Z">
              <w:r>
                <w:t>Tööandja tegevusala</w:t>
              </w:r>
            </w:ins>
          </w:p>
          <w:p w14:paraId="3C3B6398" w14:textId="3C7C023C" w:rsidR="00B87EC2" w:rsidRPr="00E55F74" w:rsidRDefault="00B87EC2" w:rsidP="00B87EC2">
            <w:pPr>
              <w:pStyle w:val="Standard"/>
              <w:numPr>
                <w:ilvl w:val="1"/>
                <w:numId w:val="18"/>
              </w:numPr>
              <w:rPr>
                <w:ins w:id="157" w:author="Epp Kallaste" w:date="2025-03-31T11:00:00Z" w16du:dateUtc="2025-03-31T08:00:00Z"/>
              </w:rPr>
            </w:pPr>
            <w:ins w:id="158" w:author="Epp Kallaste" w:date="2025-03-31T11:00:00Z" w16du:dateUtc="2025-03-31T08:00:00Z">
              <w:r w:rsidRPr="00E55F74">
                <w:t>Tööandja töötajate arv</w:t>
              </w:r>
            </w:ins>
          </w:p>
          <w:p w14:paraId="6305E3FC" w14:textId="020533C3" w:rsidR="00B87EC2" w:rsidRPr="00E55F74" w:rsidRDefault="00B87EC2" w:rsidP="00B87EC2">
            <w:pPr>
              <w:pStyle w:val="Standard"/>
              <w:numPr>
                <w:ilvl w:val="1"/>
                <w:numId w:val="18"/>
              </w:numPr>
              <w:rPr>
                <w:ins w:id="159" w:author="Epp Kallaste" w:date="2025-03-31T11:00:00Z" w16du:dateUtc="2025-03-31T08:00:00Z"/>
              </w:rPr>
            </w:pPr>
            <w:ins w:id="160" w:author="Epp Kallaste" w:date="2025-03-31T11:00:00Z" w16du:dateUtc="2025-03-31T08:00:00Z">
              <w:r w:rsidRPr="00E55F74">
                <w:t>Tööõnnetuse või kutsehaiguse hüvitise väljamaksete suurus</w:t>
              </w:r>
            </w:ins>
          </w:p>
          <w:p w14:paraId="18236FB8" w14:textId="33310A38" w:rsidR="00B87EC2" w:rsidRPr="00E55F74" w:rsidRDefault="00805DD4" w:rsidP="00B87EC2">
            <w:pPr>
              <w:pStyle w:val="Standard"/>
              <w:numPr>
                <w:ilvl w:val="1"/>
                <w:numId w:val="18"/>
              </w:numPr>
              <w:rPr>
                <w:ins w:id="161" w:author="Epp Kallaste" w:date="2025-03-31T11:00:00Z" w16du:dateUtc="2025-03-31T08:00:00Z"/>
                <w:b/>
                <w:bCs/>
              </w:rPr>
            </w:pPr>
            <w:ins w:id="162" w:author="Epp Kallaste" w:date="2025-03-31T11:00:00Z" w16du:dateUtc="2025-03-31T08:00:00Z">
              <w:r w:rsidRPr="006F571A">
                <w:t>Tööõnnetuse või kutsehaiguse hüvitise väljamaksete</w:t>
              </w:r>
              <w:r>
                <w:t xml:space="preserve"> saajate:</w:t>
              </w:r>
            </w:ins>
          </w:p>
          <w:p w14:paraId="1439E86E" w14:textId="58EC985A" w:rsidR="00805DD4" w:rsidRPr="00E55F74" w:rsidRDefault="00805DD4" w:rsidP="00805DD4">
            <w:pPr>
              <w:pStyle w:val="Standard"/>
              <w:numPr>
                <w:ilvl w:val="2"/>
                <w:numId w:val="18"/>
              </w:numPr>
              <w:rPr>
                <w:ins w:id="163" w:author="Epp Kallaste" w:date="2025-03-31T11:01:00Z" w16du:dateUtc="2025-03-31T08:01:00Z"/>
              </w:rPr>
            </w:pPr>
            <w:ins w:id="164" w:author="Epp Kallaste" w:date="2025-03-31T11:00:00Z" w16du:dateUtc="2025-03-31T08:00:00Z">
              <w:r w:rsidRPr="00E55F74">
                <w:t>Arv</w:t>
              </w:r>
            </w:ins>
          </w:p>
          <w:p w14:paraId="1F1B8E0E" w14:textId="4EA63228" w:rsidR="00805DD4" w:rsidRPr="00E55F74" w:rsidRDefault="00805DD4" w:rsidP="00805DD4">
            <w:pPr>
              <w:pStyle w:val="Standard"/>
              <w:numPr>
                <w:ilvl w:val="2"/>
                <w:numId w:val="18"/>
              </w:numPr>
              <w:rPr>
                <w:ins w:id="165" w:author="Epp Kallaste" w:date="2025-03-31T11:01:00Z" w16du:dateUtc="2025-03-31T08:01:00Z"/>
              </w:rPr>
            </w:pPr>
            <w:ins w:id="166" w:author="Epp Kallaste" w:date="2025-03-31T11:01:00Z" w16du:dateUtc="2025-03-31T08:01:00Z">
              <w:r w:rsidRPr="00E55F74">
                <w:t xml:space="preserve">Vanus </w:t>
              </w:r>
            </w:ins>
          </w:p>
          <w:p w14:paraId="37787185" w14:textId="5EAF3A2F" w:rsidR="00805DD4" w:rsidRPr="00E55F74" w:rsidRDefault="00782064" w:rsidP="00E55F74">
            <w:pPr>
              <w:pStyle w:val="Standard"/>
              <w:numPr>
                <w:ilvl w:val="2"/>
                <w:numId w:val="18"/>
              </w:numPr>
              <w:rPr>
                <w:ins w:id="167" w:author="Epp Kallaste" w:date="2025-03-31T10:57:00Z" w16du:dateUtc="2025-03-31T07:57:00Z"/>
              </w:rPr>
            </w:pPr>
            <w:ins w:id="168" w:author="Epp Kallaste" w:date="2025-03-31T11:01:00Z" w16du:dateUtc="2025-03-31T08:01:00Z">
              <w:r w:rsidRPr="00E55F74">
                <w:t>Töötamise staatus</w:t>
              </w:r>
            </w:ins>
            <w:ins w:id="169" w:author="Epp Kallaste" w:date="2025-03-31T11:05:00Z" w16du:dateUtc="2025-03-31T08:05:00Z">
              <w:r w:rsidR="00350587">
                <w:t>/amet</w:t>
              </w:r>
            </w:ins>
          </w:p>
          <w:p w14:paraId="6E4A5D67" w14:textId="6D9C7A2E" w:rsidR="00982591" w:rsidRPr="00982591" w:rsidRDefault="00A67700" w:rsidP="00982591">
            <w:pPr>
              <w:pStyle w:val="Standard"/>
              <w:numPr>
                <w:ilvl w:val="0"/>
                <w:numId w:val="18"/>
              </w:numPr>
              <w:rPr>
                <w:b/>
                <w:bCs/>
              </w:rPr>
            </w:pPr>
            <w:r>
              <w:rPr>
                <w:b/>
                <w:bCs/>
              </w:rPr>
              <w:t>Küsitluse</w:t>
            </w:r>
            <w:r w:rsidR="004039E2">
              <w:rPr>
                <w:b/>
                <w:bCs/>
              </w:rPr>
              <w:t xml:space="preserve"> tegemiseks vajalikud</w:t>
            </w:r>
            <w:r>
              <w:rPr>
                <w:b/>
                <w:bCs/>
              </w:rPr>
              <w:t xml:space="preserve"> </w:t>
            </w:r>
            <w:r w:rsidR="004039E2">
              <w:rPr>
                <w:b/>
                <w:bCs/>
              </w:rPr>
              <w:t>andmed, mida töödeldakse enne isikute nõusoleku küsimist</w:t>
            </w:r>
            <w:r w:rsidR="00982591">
              <w:rPr>
                <w:b/>
                <w:bCs/>
              </w:rPr>
              <w:t xml:space="preserve"> rahvastikuregistris</w:t>
            </w:r>
            <w:r w:rsidR="004864C4">
              <w:rPr>
                <w:b/>
                <w:bCs/>
              </w:rPr>
              <w:t xml:space="preserve"> </w:t>
            </w:r>
          </w:p>
          <w:p w14:paraId="290A8A9E" w14:textId="5CD20BC6" w:rsidR="004864C4" w:rsidRPr="001F603D" w:rsidRDefault="004864C4" w:rsidP="004039E2">
            <w:pPr>
              <w:pStyle w:val="Standard"/>
              <w:numPr>
                <w:ilvl w:val="1"/>
                <w:numId w:val="18"/>
              </w:numPr>
            </w:pPr>
            <w:r w:rsidRPr="001F603D">
              <w:t>Isikukood/pseudokood</w:t>
            </w:r>
            <w:r w:rsidR="0036115B" w:rsidRPr="001F603D">
              <w:t>/</w:t>
            </w:r>
            <w:r w:rsidR="00396F22" w:rsidRPr="001F603D">
              <w:t>küsitl</w:t>
            </w:r>
            <w:r w:rsidR="00EE6345" w:rsidRPr="001F603D">
              <w:t>use pseudokood</w:t>
            </w:r>
          </w:p>
          <w:p w14:paraId="6710DB5E" w14:textId="20CE6522" w:rsidR="004039E2" w:rsidRPr="001F603D" w:rsidRDefault="004039E2" w:rsidP="004039E2">
            <w:pPr>
              <w:pStyle w:val="Standard"/>
              <w:numPr>
                <w:ilvl w:val="1"/>
                <w:numId w:val="18"/>
              </w:numPr>
            </w:pPr>
            <w:r w:rsidRPr="001F603D">
              <w:t>Isiku ees ja perekonnanimi</w:t>
            </w:r>
            <w:r w:rsidR="00380993" w:rsidRPr="001F603D">
              <w:t xml:space="preserve"> (kuna esineb olukordi, kus </w:t>
            </w:r>
            <w:r w:rsidR="007F72BF" w:rsidRPr="001F603D">
              <w:t>mitu inimest kasutab sama e-posti aadressi, siis on tarvilik lisada küsitluse kutsele isiku nimi)</w:t>
            </w:r>
          </w:p>
          <w:p w14:paraId="2609ED98" w14:textId="4653C2FD" w:rsidR="004039E2" w:rsidRPr="001F603D" w:rsidRDefault="004039E2" w:rsidP="004039E2">
            <w:pPr>
              <w:pStyle w:val="Standard"/>
              <w:numPr>
                <w:ilvl w:val="1"/>
                <w:numId w:val="18"/>
              </w:numPr>
            </w:pPr>
            <w:r w:rsidRPr="001F603D">
              <w:t>Isiku</w:t>
            </w:r>
            <w:r w:rsidR="00380993" w:rsidRPr="001F603D">
              <w:t xml:space="preserve"> e-posti aadress</w:t>
            </w:r>
          </w:p>
          <w:p w14:paraId="70B2941A" w14:textId="1BCD9CD7" w:rsidR="007F72BF" w:rsidRPr="00A75D80" w:rsidRDefault="00A75D80" w:rsidP="004039E2">
            <w:pPr>
              <w:pStyle w:val="Standard"/>
              <w:numPr>
                <w:ilvl w:val="1"/>
                <w:numId w:val="18"/>
              </w:numPr>
            </w:pPr>
            <w:r w:rsidRPr="001F603D">
              <w:t>Isiku</w:t>
            </w:r>
            <w:r w:rsidR="00463275">
              <w:t xml:space="preserve"> tööst põhjustatud</w:t>
            </w:r>
            <w:r w:rsidRPr="00A75D80">
              <w:t xml:space="preserve"> </w:t>
            </w:r>
            <w:r>
              <w:t xml:space="preserve">tervisekahjustuse </w:t>
            </w:r>
            <w:r w:rsidR="00463275">
              <w:t xml:space="preserve">tüüp </w:t>
            </w:r>
            <w:r>
              <w:t>(</w:t>
            </w:r>
            <w:r w:rsidR="00320FF4">
              <w:t>TPH, KH, TÕ</w:t>
            </w:r>
            <w:r>
              <w:t>)</w:t>
            </w:r>
          </w:p>
          <w:p w14:paraId="131238AE" w14:textId="7732ABF4" w:rsidR="00365E18" w:rsidRDefault="00365E18" w:rsidP="00365E18">
            <w:pPr>
              <w:pStyle w:val="Standard"/>
              <w:numPr>
                <w:ilvl w:val="0"/>
                <w:numId w:val="18"/>
              </w:numPr>
              <w:rPr>
                <w:b/>
                <w:bCs/>
              </w:rPr>
            </w:pPr>
            <w:r>
              <w:rPr>
                <w:b/>
                <w:bCs/>
              </w:rPr>
              <w:t>Intervjuud</w:t>
            </w:r>
            <w:r w:rsidR="0092469C">
              <w:rPr>
                <w:b/>
                <w:bCs/>
              </w:rPr>
              <w:t xml:space="preserve"> </w:t>
            </w:r>
            <w:del w:id="170" w:author="Epp Kallaste" w:date="2025-03-26T13:45:00Z" w16du:dateUtc="2025-03-26T11:45:00Z">
              <w:r w:rsidR="0092469C" w:rsidDel="00886E3C">
                <w:rPr>
                  <w:b/>
                  <w:bCs/>
                </w:rPr>
                <w:delText>TPH</w:delText>
              </w:r>
              <w:r w:rsidR="00872CB1" w:rsidDel="00886E3C">
                <w:rPr>
                  <w:b/>
                  <w:bCs/>
                </w:rPr>
                <w:delText>,</w:delText>
              </w:r>
              <w:r w:rsidR="0092469C" w:rsidDel="00886E3C">
                <w:rPr>
                  <w:b/>
                  <w:bCs/>
                </w:rPr>
                <w:delText xml:space="preserve"> KH</w:delText>
              </w:r>
              <w:r w:rsidDel="00886E3C">
                <w:rPr>
                  <w:b/>
                  <w:bCs/>
                </w:rPr>
                <w:delText xml:space="preserve"> </w:delText>
              </w:r>
              <w:r w:rsidR="00872CB1" w:rsidDel="00886E3C">
                <w:rPr>
                  <w:b/>
                  <w:bCs/>
                </w:rPr>
                <w:delText xml:space="preserve">või TÕ </w:delText>
              </w:r>
              <w:r w:rsidDel="00886E3C">
                <w:rPr>
                  <w:b/>
                  <w:bCs/>
                </w:rPr>
                <w:delText>inimestega</w:delText>
              </w:r>
            </w:del>
          </w:p>
          <w:p w14:paraId="183A5FDA" w14:textId="67EDDA07" w:rsidR="00766CF4" w:rsidRDefault="00886E3C" w:rsidP="00766CF4">
            <w:pPr>
              <w:pStyle w:val="Standard"/>
              <w:numPr>
                <w:ilvl w:val="1"/>
                <w:numId w:val="18"/>
              </w:numPr>
              <w:rPr>
                <w:ins w:id="171" w:author="Epp Kallaste" w:date="2025-03-26T13:46:00Z" w16du:dateUtc="2025-03-26T11:46:00Z"/>
              </w:rPr>
            </w:pPr>
            <w:ins w:id="172" w:author="Epp Kallaste" w:date="2025-03-26T13:45:00Z" w16du:dateUtc="2025-03-26T11:45:00Z">
              <w:r>
                <w:rPr>
                  <w:b/>
                  <w:bCs/>
                </w:rPr>
                <w:t xml:space="preserve">TPH, KH või TÕ inimeste nõusoleku </w:t>
              </w:r>
            </w:ins>
            <w:del w:id="173" w:author="Epp Kallaste" w:date="2025-03-26T13:45:00Z" w16du:dateUtc="2025-03-26T11:45:00Z">
              <w:r w:rsidR="00365E18" w:rsidRPr="001F603D" w:rsidDel="00886E3C">
                <w:delText>I</w:delText>
              </w:r>
            </w:del>
            <w:ins w:id="174" w:author="Epp Kallaste" w:date="2025-03-26T13:45:00Z" w16du:dateUtc="2025-03-26T11:45:00Z">
              <w:r>
                <w:t>i</w:t>
              </w:r>
            </w:ins>
            <w:r w:rsidR="00365E18" w:rsidRPr="001F603D">
              <w:t xml:space="preserve">ntervjueerimiseks </w:t>
            </w:r>
            <w:del w:id="175" w:author="Epp Kallaste" w:date="2025-03-26T13:45:00Z" w16du:dateUtc="2025-03-26T11:45:00Z">
              <w:r w:rsidR="00365E18" w:rsidRPr="001F603D" w:rsidDel="00730DFB">
                <w:delText xml:space="preserve">küsime nõusoleku </w:delText>
              </w:r>
            </w:del>
            <w:r w:rsidR="00365E18" w:rsidRPr="001F603D">
              <w:t xml:space="preserve">ja </w:t>
            </w:r>
            <w:r w:rsidR="00294067" w:rsidRPr="001F603D">
              <w:t xml:space="preserve">vastavalt inimese eelistusele </w:t>
            </w:r>
            <w:r w:rsidR="00365E18" w:rsidRPr="001F603D">
              <w:t>e-posti aadressi</w:t>
            </w:r>
            <w:r w:rsidR="00031205" w:rsidRPr="001F603D">
              <w:t xml:space="preserve"> või telefoninumbri </w:t>
            </w:r>
            <w:ins w:id="176" w:author="Epp Kallaste" w:date="2025-03-26T13:46:00Z" w16du:dateUtc="2025-03-26T11:46:00Z">
              <w:r w:rsidR="00730DFB">
                <w:t xml:space="preserve">küsime </w:t>
              </w:r>
            </w:ins>
            <w:r w:rsidR="00031205" w:rsidRPr="001F603D">
              <w:t xml:space="preserve">küsitluse </w:t>
            </w:r>
            <w:r w:rsidR="00031205" w:rsidRPr="001F603D">
              <w:lastRenderedPageBreak/>
              <w:t>ankeedi viimase küsimusena</w:t>
            </w:r>
          </w:p>
          <w:p w14:paraId="5B1E1452" w14:textId="2075EF4D" w:rsidR="00730DFB" w:rsidRPr="002346BE" w:rsidRDefault="002346BE" w:rsidP="00766CF4">
            <w:pPr>
              <w:pStyle w:val="Standard"/>
              <w:numPr>
                <w:ilvl w:val="1"/>
                <w:numId w:val="18"/>
              </w:numPr>
              <w:rPr>
                <w:ins w:id="177" w:author="Epp Kallaste" w:date="2025-03-26T13:47:00Z" w16du:dateUtc="2025-03-26T11:47:00Z"/>
              </w:rPr>
            </w:pPr>
            <w:ins w:id="178" w:author="Epp Kallaste" w:date="2025-03-26T15:52:00Z" w16du:dateUtc="2025-03-26T13:52:00Z">
              <w:r>
                <w:rPr>
                  <w:b/>
                  <w:bCs/>
                </w:rPr>
                <w:t xml:space="preserve">Tööandjate ja sidusrühmade intervjueeritavate </w:t>
              </w:r>
              <w:r w:rsidRPr="002346BE">
                <w:t>inimes</w:t>
              </w:r>
              <w:r>
                <w:t>t</w:t>
              </w:r>
              <w:r w:rsidRPr="002346BE">
                <w:t>e nime</w:t>
              </w:r>
              <w:r>
                <w:t>d</w:t>
              </w:r>
              <w:r w:rsidRPr="002346BE">
                <w:t>, ametikoha</w:t>
              </w:r>
              <w:r>
                <w:t>d</w:t>
              </w:r>
              <w:r w:rsidRPr="002346BE">
                <w:t xml:space="preserve"> ja e-posti aadressi</w:t>
              </w:r>
              <w:r>
                <w:t xml:space="preserve">d saame </w:t>
              </w:r>
              <w:del w:id="179" w:author="Eneken Sepa - MKM" w:date="2025-03-26T21:03:00Z" w16du:dateUtc="2025-03-26T19:03:00Z">
                <w:r w:rsidDel="00E8668D">
                  <w:delText xml:space="preserve"> </w:delText>
                </w:r>
              </w:del>
              <w:r>
                <w:t>asutuste veebilehtedelt</w:t>
              </w:r>
            </w:ins>
            <w:ins w:id="180" w:author="Epp Kallaste" w:date="2025-03-26T13:49:00Z" w16du:dateUtc="2025-03-26T11:49:00Z">
              <w:r w:rsidR="00926923">
                <w:t>.</w:t>
              </w:r>
            </w:ins>
          </w:p>
          <w:p w14:paraId="5C8D77F7" w14:textId="125E3F66" w:rsidR="007B1F57" w:rsidRPr="001F603D" w:rsidRDefault="007B1F57" w:rsidP="002346BE">
            <w:pPr>
              <w:pStyle w:val="Standard"/>
              <w:ind w:left="1440"/>
            </w:pPr>
          </w:p>
          <w:p w14:paraId="4E3141D5" w14:textId="6EF2F41C" w:rsidR="005010AE" w:rsidRPr="00694F29" w:rsidRDefault="0060427D" w:rsidP="005010AE">
            <w:pPr>
              <w:pStyle w:val="Standard"/>
              <w:numPr>
                <w:ilvl w:val="0"/>
                <w:numId w:val="18"/>
              </w:numPr>
              <w:rPr>
                <w:ins w:id="181" w:author="Epp Kallaste" w:date="2025-03-31T11:25:00Z" w16du:dateUtc="2025-03-31T08:25:00Z"/>
                <w:b/>
                <w:bCs/>
              </w:rPr>
            </w:pPr>
            <w:r>
              <w:rPr>
                <w:b/>
                <w:bCs/>
              </w:rPr>
              <w:t>Statistikaameti küsitlusuuringud</w:t>
            </w:r>
            <w:r w:rsidR="00CC7FBC" w:rsidRPr="00FE4D7D">
              <w:t xml:space="preserve"> kus</w:t>
            </w:r>
            <w:r w:rsidR="00CC7FBC">
              <w:rPr>
                <w:b/>
                <w:bCs/>
              </w:rPr>
              <w:t xml:space="preserve"> </w:t>
            </w:r>
            <w:r w:rsidR="00CC7FBC">
              <w:t xml:space="preserve">töödeldakse ainult pseudonüümitud andmeid, mis ei ole kitsalt võttes isikuandmete töötlemine. Eesti tööjõu-uuringu ja tööelu-uuringu raames </w:t>
            </w:r>
            <w:r w:rsidR="00CC7FBC" w:rsidRPr="001F603D">
              <w:t xml:space="preserve">kogutakse küsitlusankeedi alusel laiaulatuslik andmestik inimeste töötingimuste ja töötamise kohta. Andmete koosseisu aluseks on ankeedid, mis kajastuvad küsitluse metoodikadokumentides. </w:t>
            </w:r>
            <w:r w:rsidR="00864972" w:rsidRPr="001F603D">
              <w:t xml:space="preserve">Kuna </w:t>
            </w:r>
            <w:proofErr w:type="spellStart"/>
            <w:r w:rsidR="00802B88" w:rsidRPr="001F603D">
              <w:t>Centari</w:t>
            </w:r>
            <w:proofErr w:type="spellEnd"/>
            <w:r w:rsidR="00660B4A" w:rsidRPr="001F603D">
              <w:t xml:space="preserve"> jaoks on sisuliselt tegemist anonüümsete andmetega (vt </w:t>
            </w:r>
            <w:r w:rsidR="0037620A" w:rsidRPr="001F603D">
              <w:t xml:space="preserve">käesoleva taotluse küsimuse nr </w:t>
            </w:r>
            <w:r w:rsidR="00802B88" w:rsidRPr="001F603D">
              <w:t>5</w:t>
            </w:r>
            <w:r w:rsidR="0037620A" w:rsidRPr="001F603D">
              <w:t xml:space="preserve"> vastusest punkti </w:t>
            </w:r>
            <w:r w:rsidR="00AA41E8" w:rsidRPr="001F603D">
              <w:t>4</w:t>
            </w:r>
            <w:r w:rsidR="00802B88" w:rsidRPr="001F603D">
              <w:t>)</w:t>
            </w:r>
            <w:r w:rsidR="00851A1A" w:rsidRPr="001F603D">
              <w:t>,</w:t>
            </w:r>
            <w:r w:rsidR="00802B88">
              <w:t xml:space="preserve"> </w:t>
            </w:r>
            <w:r w:rsidR="00864972">
              <w:t xml:space="preserve">küsitlusandmete koosseisus on Statistikaametil andmestikud </w:t>
            </w:r>
            <w:r w:rsidR="00851A1A">
              <w:t xml:space="preserve">juba </w:t>
            </w:r>
            <w:r w:rsidR="00864972">
              <w:t>ette valmistatud</w:t>
            </w:r>
            <w:r w:rsidR="00EA3C62">
              <w:t xml:space="preserve"> (eraldi andmete ettevalmistus nõuab täiendavat aja ja raha kulu)</w:t>
            </w:r>
            <w:r w:rsidR="00851A1A">
              <w:t>,</w:t>
            </w:r>
            <w:r w:rsidR="00864972">
              <w:t xml:space="preserve"> </w:t>
            </w:r>
            <w:r w:rsidR="00851A1A">
              <w:t>analüüsis läheb vaja erinevaid taustaandmeid (tööt</w:t>
            </w:r>
            <w:r w:rsidR="00086C18">
              <w:t xml:space="preserve">urustaatuse, sotsiaal-demograafilise tausta, töökoha jm kohta) </w:t>
            </w:r>
            <w:r w:rsidR="00851A1A">
              <w:t>ning tööga seotud tervisekahju andmeid</w:t>
            </w:r>
            <w:r w:rsidR="00086C18">
              <w:t xml:space="preserve">, siis on </w:t>
            </w:r>
            <w:r w:rsidR="001A658E">
              <w:t xml:space="preserve">otstarbekas </w:t>
            </w:r>
            <w:r w:rsidR="00EA3C62">
              <w:t>andmestikud teha kättesaadavaks küsitluse andmete koosseisus. Andmete koosseisu v</w:t>
            </w:r>
            <w:r w:rsidR="00CC7FBC">
              <w:t xml:space="preserve">t tööjõu-uuringu kohta </w:t>
            </w:r>
            <w:hyperlink r:id="rId15" w:history="1">
              <w:r w:rsidR="005010AE" w:rsidRPr="00EF06A1">
                <w:rPr>
                  <w:rStyle w:val="Hperlink"/>
                </w:rPr>
                <w:t>https://www.stat.ee/sites/default/files/2020-12/Eesti%20t%C3%B6%C3%B6j%C3%B5-uuring.pdf</w:t>
              </w:r>
            </w:hyperlink>
          </w:p>
          <w:p w14:paraId="4F8A4D80" w14:textId="1FDE006A" w:rsidR="00694F29" w:rsidDel="00694F29" w:rsidRDefault="00694F29" w:rsidP="00694F29">
            <w:pPr>
              <w:pStyle w:val="Standard"/>
              <w:ind w:left="709"/>
              <w:rPr>
                <w:del w:id="182" w:author="Epp Kallaste" w:date="2025-03-31T11:26:00Z" w16du:dateUtc="2025-03-31T08:26:00Z"/>
                <w:b/>
                <w:bCs/>
              </w:rPr>
            </w:pPr>
          </w:p>
          <w:p w14:paraId="57C52B30" w14:textId="3225F8DC" w:rsidR="004E1ED9" w:rsidRDefault="005010AE" w:rsidP="005010AE">
            <w:pPr>
              <w:pStyle w:val="Standard"/>
              <w:ind w:left="720"/>
              <w:rPr>
                <w:b/>
                <w:bCs/>
              </w:rPr>
            </w:pPr>
            <w:r>
              <w:t xml:space="preserve">vt tööelu uuringu kohta </w:t>
            </w:r>
            <w:hyperlink r:id="rId16" w:history="1">
              <w:r w:rsidRPr="003C6E28">
                <w:rPr>
                  <w:rStyle w:val="Hperlink"/>
                </w:rPr>
                <w:t>https://www.stat.ee/sites/default/files/2020-12/TEU%20metoodika.pdf</w:t>
              </w:r>
            </w:hyperlink>
          </w:p>
        </w:tc>
      </w:tr>
      <w:tr w:rsidR="005838C4" w14:paraId="5582F8BF" w14:textId="77777777" w:rsidTr="005838C4">
        <w:tc>
          <w:tcPr>
            <w:tcW w:w="9628" w:type="dxa"/>
          </w:tcPr>
          <w:p w14:paraId="1CE59DA6" w14:textId="03015AEB" w:rsidR="00E20D1D" w:rsidRDefault="003F2899" w:rsidP="00E20D1D">
            <w:pPr>
              <w:pStyle w:val="Standard"/>
              <w:rPr>
                <w:i/>
                <w:iCs/>
                <w:sz w:val="18"/>
                <w:szCs w:val="18"/>
              </w:rPr>
            </w:pPr>
            <w:r>
              <w:rPr>
                <w:b/>
                <w:bCs/>
              </w:rPr>
              <w:lastRenderedPageBreak/>
              <w:t>9</w:t>
            </w:r>
            <w:r w:rsidR="005838C4">
              <w:rPr>
                <w:b/>
                <w:bCs/>
              </w:rPr>
              <w:t xml:space="preserve">.3. </w:t>
            </w:r>
            <w:r w:rsidR="00614698">
              <w:rPr>
                <w:b/>
                <w:bCs/>
              </w:rPr>
              <w:t>Loetlege i</w:t>
            </w:r>
            <w:r w:rsidR="00E20D1D">
              <w:rPr>
                <w:b/>
                <w:bCs/>
              </w:rPr>
              <w:t>sikuandmete allikad</w:t>
            </w:r>
            <w:r w:rsidR="00767986">
              <w:rPr>
                <w:b/>
                <w:bCs/>
              </w:rPr>
              <w:t>.</w:t>
            </w:r>
          </w:p>
          <w:p w14:paraId="402ABEEC" w14:textId="2813DBD7" w:rsidR="00E20D1D" w:rsidRPr="005838C4" w:rsidRDefault="00E20D1D" w:rsidP="00E20D1D">
            <w:pPr>
              <w:pStyle w:val="Standard"/>
              <w:rPr>
                <w:i/>
                <w:iCs/>
                <w:color w:val="FF0000"/>
                <w:sz w:val="18"/>
                <w:szCs w:val="18"/>
              </w:rPr>
            </w:pPr>
            <w:r>
              <w:rPr>
                <w:i/>
                <w:iCs/>
                <w:sz w:val="18"/>
                <w:szCs w:val="18"/>
              </w:rPr>
              <w:t xml:space="preserve">Nimetage konkreetsed isikuandmete allikad (nt registrid, küsitluslehed jne), kust isikuandmeid saadakse. </w:t>
            </w:r>
          </w:p>
          <w:p w14:paraId="14BC189A" w14:textId="184B1FC6" w:rsidR="005838C4" w:rsidRDefault="009D7831" w:rsidP="009D7831">
            <w:pPr>
              <w:pStyle w:val="Standard"/>
              <w:numPr>
                <w:ilvl w:val="0"/>
                <w:numId w:val="22"/>
              </w:numPr>
              <w:rPr>
                <w:b/>
                <w:bCs/>
              </w:rPr>
            </w:pPr>
            <w:r>
              <w:rPr>
                <w:b/>
                <w:bCs/>
              </w:rPr>
              <w:t>Ühendatud registriandme</w:t>
            </w:r>
            <w:r w:rsidR="00CA22A0">
              <w:rPr>
                <w:b/>
                <w:bCs/>
              </w:rPr>
              <w:t>d</w:t>
            </w:r>
            <w:r>
              <w:rPr>
                <w:b/>
                <w:bCs/>
              </w:rPr>
              <w:t>:</w:t>
            </w:r>
          </w:p>
          <w:p w14:paraId="54B7B199" w14:textId="1E597AB9" w:rsidR="009D7831" w:rsidRPr="003231B5" w:rsidRDefault="009D7831" w:rsidP="009D7831">
            <w:pPr>
              <w:pStyle w:val="Standard"/>
              <w:numPr>
                <w:ilvl w:val="1"/>
                <w:numId w:val="22"/>
              </w:numPr>
              <w:rPr>
                <w:b/>
                <w:bCs/>
              </w:rPr>
            </w:pPr>
            <w:r>
              <w:rPr>
                <w:b/>
                <w:bCs/>
              </w:rPr>
              <w:t xml:space="preserve">Tööinspektsioon </w:t>
            </w:r>
            <w:r w:rsidR="003231B5">
              <w:rPr>
                <w:b/>
                <w:bCs/>
              </w:rPr>
              <w:t xml:space="preserve">– </w:t>
            </w:r>
            <w:r w:rsidR="003231B5" w:rsidRPr="003231B5">
              <w:t>töökeskkonna andmekogu</w:t>
            </w:r>
          </w:p>
          <w:p w14:paraId="625C2F4E" w14:textId="77B96132" w:rsidR="003231B5" w:rsidRPr="00CA22A0" w:rsidRDefault="003231B5" w:rsidP="009D7831">
            <w:pPr>
              <w:pStyle w:val="Standard"/>
              <w:numPr>
                <w:ilvl w:val="1"/>
                <w:numId w:val="22"/>
              </w:numPr>
              <w:rPr>
                <w:b/>
                <w:bCs/>
              </w:rPr>
            </w:pPr>
            <w:r>
              <w:rPr>
                <w:b/>
                <w:bCs/>
              </w:rPr>
              <w:t xml:space="preserve">Töötukassa </w:t>
            </w:r>
            <w:r w:rsidR="00CA22A0">
              <w:rPr>
                <w:b/>
                <w:bCs/>
              </w:rPr>
              <w:t>–</w:t>
            </w:r>
            <w:r>
              <w:rPr>
                <w:b/>
                <w:bCs/>
              </w:rPr>
              <w:t xml:space="preserve"> </w:t>
            </w:r>
            <w:r w:rsidR="00CA22A0" w:rsidRPr="00CA22A0">
              <w:t>töötukassa andmekogu</w:t>
            </w:r>
          </w:p>
          <w:p w14:paraId="71C0702D" w14:textId="010D7875" w:rsidR="00CA22A0" w:rsidRPr="00047CE9" w:rsidRDefault="00CA22A0" w:rsidP="009D7831">
            <w:pPr>
              <w:pStyle w:val="Standard"/>
              <w:numPr>
                <w:ilvl w:val="1"/>
                <w:numId w:val="22"/>
              </w:numPr>
              <w:rPr>
                <w:b/>
                <w:bCs/>
              </w:rPr>
            </w:pPr>
            <w:r>
              <w:rPr>
                <w:b/>
                <w:bCs/>
              </w:rPr>
              <w:t xml:space="preserve">Sotsiaalkindlustusamet </w:t>
            </w:r>
            <w:r w:rsidR="00EF656F">
              <w:rPr>
                <w:b/>
                <w:bCs/>
              </w:rPr>
              <w:t>–</w:t>
            </w:r>
            <w:r>
              <w:rPr>
                <w:b/>
                <w:bCs/>
              </w:rPr>
              <w:t xml:space="preserve"> </w:t>
            </w:r>
            <w:r w:rsidR="00EF656F">
              <w:t>sotsiaalkaitse infosüsteem (SKAIS)</w:t>
            </w:r>
          </w:p>
          <w:p w14:paraId="2B9FA79B" w14:textId="78368677" w:rsidR="00047CE9" w:rsidRPr="00D2160D" w:rsidRDefault="00047CE9" w:rsidP="009D7831">
            <w:pPr>
              <w:pStyle w:val="Standard"/>
              <w:numPr>
                <w:ilvl w:val="1"/>
                <w:numId w:val="22"/>
              </w:numPr>
              <w:rPr>
                <w:b/>
                <w:bCs/>
              </w:rPr>
            </w:pPr>
            <w:r>
              <w:rPr>
                <w:b/>
                <w:bCs/>
              </w:rPr>
              <w:t>Rahvastikuregister</w:t>
            </w:r>
          </w:p>
          <w:p w14:paraId="4D56FC94" w14:textId="412DAC85" w:rsidR="005367D9" w:rsidRPr="00DF21E7" w:rsidRDefault="005367D9" w:rsidP="00D2160D">
            <w:pPr>
              <w:pStyle w:val="Standard"/>
              <w:numPr>
                <w:ilvl w:val="0"/>
                <w:numId w:val="22"/>
              </w:numPr>
              <w:rPr>
                <w:ins w:id="183" w:author="Epp Kallaste" w:date="2025-03-31T11:02:00Z" w16du:dateUtc="2025-03-31T08:02:00Z"/>
              </w:rPr>
            </w:pPr>
            <w:ins w:id="184" w:author="Epp Kallaste" w:date="2025-03-31T11:02:00Z" w16du:dateUtc="2025-03-31T08:02:00Z">
              <w:r>
                <w:rPr>
                  <w:b/>
                  <w:bCs/>
                </w:rPr>
                <w:t>Registriandmed</w:t>
              </w:r>
              <w:r w:rsidRPr="00DF21E7">
                <w:t xml:space="preserve">, mida analüüsib Statistikaamet </w:t>
              </w:r>
            </w:ins>
            <w:ins w:id="185" w:author="Epp Kallaste" w:date="2025-03-31T11:03:00Z" w16du:dateUtc="2025-03-31T08:03:00Z">
              <w:r w:rsidR="00DF21E7" w:rsidRPr="00DF21E7">
                <w:t>pärinevad</w:t>
              </w:r>
            </w:ins>
            <w:ins w:id="186" w:author="Epp Kallaste" w:date="2025-03-31T11:02:00Z" w16du:dateUtc="2025-03-31T08:02:00Z">
              <w:r w:rsidRPr="00DF21E7">
                <w:t xml:space="preserve"> MTA </w:t>
              </w:r>
            </w:ins>
            <w:ins w:id="187" w:author="Epp Kallaste" w:date="2025-03-31T11:03:00Z" w16du:dateUtc="2025-03-31T08:03:00Z">
              <w:r w:rsidRPr="00DF21E7">
                <w:t xml:space="preserve">registritest TSD ja </w:t>
              </w:r>
              <w:r w:rsidR="00DF21E7" w:rsidRPr="00DF21E7">
                <w:t>Töötamiseregistrist.</w:t>
              </w:r>
            </w:ins>
          </w:p>
          <w:p w14:paraId="53251F65" w14:textId="403BB336" w:rsidR="00D2160D" w:rsidRDefault="00D2160D" w:rsidP="00D2160D">
            <w:pPr>
              <w:pStyle w:val="Standard"/>
              <w:numPr>
                <w:ilvl w:val="0"/>
                <w:numId w:val="22"/>
              </w:numPr>
              <w:rPr>
                <w:b/>
                <w:bCs/>
              </w:rPr>
            </w:pPr>
            <w:r>
              <w:rPr>
                <w:b/>
                <w:bCs/>
              </w:rPr>
              <w:t>Küsitluse kontaktid:</w:t>
            </w:r>
          </w:p>
          <w:p w14:paraId="7A5BA844" w14:textId="77777777" w:rsidR="00D2160D" w:rsidRPr="00733E2D" w:rsidRDefault="00D2160D" w:rsidP="00D2160D">
            <w:pPr>
              <w:pStyle w:val="Standard"/>
              <w:numPr>
                <w:ilvl w:val="1"/>
                <w:numId w:val="22"/>
              </w:numPr>
              <w:rPr>
                <w:b/>
                <w:bCs/>
              </w:rPr>
            </w:pPr>
            <w:r>
              <w:rPr>
                <w:b/>
                <w:bCs/>
              </w:rPr>
              <w:t xml:space="preserve">Tööinspektsioon – </w:t>
            </w:r>
            <w:r w:rsidRPr="003231B5">
              <w:t>töökeskkonna andmekogu</w:t>
            </w:r>
          </w:p>
          <w:p w14:paraId="186920E7" w14:textId="4E5DE0CF" w:rsidR="00733E2D" w:rsidRDefault="00733E2D" w:rsidP="00D2160D">
            <w:pPr>
              <w:pStyle w:val="Standard"/>
              <w:numPr>
                <w:ilvl w:val="1"/>
                <w:numId w:val="22"/>
              </w:numPr>
              <w:rPr>
                <w:b/>
                <w:bCs/>
              </w:rPr>
            </w:pPr>
            <w:r>
              <w:rPr>
                <w:b/>
                <w:bCs/>
              </w:rPr>
              <w:t xml:space="preserve">Rahvastikuregister </w:t>
            </w:r>
          </w:p>
          <w:p w14:paraId="75E1F522" w14:textId="61F9A025" w:rsidR="00733E2D" w:rsidRPr="003231B5" w:rsidRDefault="006E0206" w:rsidP="006E0206">
            <w:pPr>
              <w:pStyle w:val="Standard"/>
              <w:numPr>
                <w:ilvl w:val="0"/>
                <w:numId w:val="22"/>
              </w:numPr>
              <w:rPr>
                <w:b/>
                <w:bCs/>
              </w:rPr>
            </w:pPr>
            <w:r>
              <w:rPr>
                <w:b/>
                <w:bCs/>
              </w:rPr>
              <w:t xml:space="preserve">Küsitlusandmete kogumine </w:t>
            </w:r>
            <w:r>
              <w:t>kavandat</w:t>
            </w:r>
            <w:r w:rsidR="00A15D0F">
              <w:t>av</w:t>
            </w:r>
            <w:r>
              <w:t xml:space="preserve"> küsitlusankeet ja </w:t>
            </w:r>
            <w:r w:rsidR="00A15D0F">
              <w:t xml:space="preserve">küsitluse </w:t>
            </w:r>
            <w:r>
              <w:t>kutse on lisatud taotlusele</w:t>
            </w:r>
            <w:r w:rsidR="003B0CB9">
              <w:t xml:space="preserve"> (vt taotluse lisa </w:t>
            </w:r>
            <w:r w:rsidR="0025420A">
              <w:t>4)</w:t>
            </w:r>
          </w:p>
          <w:p w14:paraId="7C53B86D" w14:textId="77777777" w:rsidR="008F6810" w:rsidRDefault="004B5C25" w:rsidP="005367D9">
            <w:pPr>
              <w:pStyle w:val="Standard"/>
              <w:ind w:left="720"/>
              <w:rPr>
                <w:ins w:id="188" w:author="Epp Kallaste" w:date="2025-03-26T13:50:00Z" w16du:dateUtc="2025-03-26T11:50:00Z"/>
                <w:b/>
                <w:bCs/>
              </w:rPr>
            </w:pPr>
            <w:r>
              <w:rPr>
                <w:b/>
                <w:bCs/>
              </w:rPr>
              <w:t xml:space="preserve">Intervjuud </w:t>
            </w:r>
          </w:p>
          <w:p w14:paraId="1DDE6808" w14:textId="0D11BB86" w:rsidR="004B5C25" w:rsidRPr="0075539C" w:rsidRDefault="0092469C" w:rsidP="008F6810">
            <w:pPr>
              <w:pStyle w:val="Standard"/>
              <w:numPr>
                <w:ilvl w:val="1"/>
                <w:numId w:val="22"/>
              </w:numPr>
              <w:rPr>
                <w:ins w:id="189" w:author="Epp Kallaste" w:date="2025-03-26T13:50:00Z" w16du:dateUtc="2025-03-26T11:50:00Z"/>
                <w:b/>
                <w:bCs/>
              </w:rPr>
            </w:pPr>
            <w:r>
              <w:rPr>
                <w:b/>
                <w:bCs/>
              </w:rPr>
              <w:t>TPH</w:t>
            </w:r>
            <w:r w:rsidR="00D043EE">
              <w:rPr>
                <w:b/>
                <w:bCs/>
              </w:rPr>
              <w:t>,</w:t>
            </w:r>
            <w:r>
              <w:rPr>
                <w:b/>
                <w:bCs/>
              </w:rPr>
              <w:t xml:space="preserve"> KH </w:t>
            </w:r>
            <w:r w:rsidR="00D043EE">
              <w:rPr>
                <w:b/>
                <w:bCs/>
              </w:rPr>
              <w:t xml:space="preserve">või TÕ </w:t>
            </w:r>
            <w:r>
              <w:rPr>
                <w:b/>
                <w:bCs/>
              </w:rPr>
              <w:t>inimestega</w:t>
            </w:r>
            <w:r w:rsidR="006316AF">
              <w:rPr>
                <w:b/>
                <w:bCs/>
              </w:rPr>
              <w:t xml:space="preserve"> – </w:t>
            </w:r>
            <w:r w:rsidR="006316AF" w:rsidRPr="001F603D">
              <w:t>intervjuu esialgne kava ja nõusolekuvorm on lisatud taotlusele</w:t>
            </w:r>
            <w:r w:rsidR="0025420A" w:rsidRPr="001F603D">
              <w:t xml:space="preserve"> (vt taotluse lisa 3)</w:t>
            </w:r>
          </w:p>
          <w:p w14:paraId="2C125981" w14:textId="75B1B3A1" w:rsidR="008F6810" w:rsidRDefault="00453DAD" w:rsidP="008F6810">
            <w:pPr>
              <w:pStyle w:val="Standard"/>
              <w:numPr>
                <w:ilvl w:val="1"/>
                <w:numId w:val="22"/>
              </w:numPr>
              <w:rPr>
                <w:ins w:id="190" w:author="Epp Kallaste" w:date="2025-03-26T13:50:00Z" w16du:dateUtc="2025-03-26T11:50:00Z"/>
                <w:b/>
                <w:bCs/>
              </w:rPr>
            </w:pPr>
            <w:ins w:id="191" w:author="Epp Kallaste" w:date="2025-03-26T13:50:00Z" w16du:dateUtc="2025-03-26T11:50:00Z">
              <w:r>
                <w:rPr>
                  <w:b/>
                  <w:bCs/>
                </w:rPr>
                <w:t xml:space="preserve">Tööandjad </w:t>
              </w:r>
              <w:r w:rsidRPr="0075539C">
                <w:t>– intervjuu esialgne kava ja nõusolekuvorm on lisatud taotlusele (vt taotluse lisa 3)</w:t>
              </w:r>
            </w:ins>
          </w:p>
          <w:p w14:paraId="0C667F2A" w14:textId="6D0A4C5E" w:rsidR="00453DAD" w:rsidRPr="001F603D" w:rsidRDefault="00453DAD" w:rsidP="0075539C">
            <w:pPr>
              <w:pStyle w:val="Standard"/>
              <w:numPr>
                <w:ilvl w:val="1"/>
                <w:numId w:val="22"/>
              </w:numPr>
              <w:rPr>
                <w:b/>
                <w:bCs/>
              </w:rPr>
            </w:pPr>
            <w:ins w:id="192" w:author="Epp Kallaste" w:date="2025-03-26T13:50:00Z" w16du:dateUtc="2025-03-26T11:50:00Z">
              <w:r>
                <w:rPr>
                  <w:b/>
                  <w:bCs/>
                </w:rPr>
                <w:t xml:space="preserve">Sidusrühmad </w:t>
              </w:r>
              <w:r w:rsidRPr="0075539C">
                <w:t xml:space="preserve">– intervjuu </w:t>
              </w:r>
              <w:r w:rsidR="0075539C" w:rsidRPr="0075539C">
                <w:t>kava</w:t>
              </w:r>
            </w:ins>
            <w:ins w:id="193" w:author="Epp Kallaste" w:date="2025-03-26T13:51:00Z" w16du:dateUtc="2025-03-26T11:51:00Z">
              <w:r w:rsidR="0075539C" w:rsidRPr="0075539C">
                <w:t xml:space="preserve"> ja nõusolekuvorm on lisatud taotlusele </w:t>
              </w:r>
              <w:del w:id="194" w:author="Eneken Sepa - MKM" w:date="2025-03-26T21:04:00Z" w16du:dateUtc="2025-03-26T19:04:00Z">
                <w:r w:rsidR="0075539C" w:rsidRPr="0075539C" w:rsidDel="00AC46E0">
                  <w:delText>)</w:delText>
                </w:r>
              </w:del>
            </w:ins>
            <w:ins w:id="195" w:author="Eneken Sepa - MKM" w:date="2025-03-26T21:04:00Z" w16du:dateUtc="2025-03-26T19:04:00Z">
              <w:r w:rsidR="00AC46E0">
                <w:t>(</w:t>
              </w:r>
            </w:ins>
            <w:ins w:id="196" w:author="Epp Kallaste" w:date="2025-03-26T13:51:00Z" w16du:dateUtc="2025-03-26T11:51:00Z">
              <w:r w:rsidR="0075539C" w:rsidRPr="0075539C">
                <w:t>vt taotluse lisa 9)</w:t>
              </w:r>
            </w:ins>
          </w:p>
          <w:p w14:paraId="7AA6366D" w14:textId="798BC031" w:rsidR="008161F0" w:rsidRDefault="00D2160D" w:rsidP="00381846">
            <w:pPr>
              <w:pStyle w:val="Standard"/>
              <w:numPr>
                <w:ilvl w:val="0"/>
                <w:numId w:val="22"/>
              </w:numPr>
              <w:rPr>
                <w:b/>
                <w:bCs/>
              </w:rPr>
            </w:pPr>
            <w:r w:rsidRPr="001F603D">
              <w:rPr>
                <w:b/>
                <w:bCs/>
              </w:rPr>
              <w:t xml:space="preserve">Statistikaameti küsitlusuuringud </w:t>
            </w:r>
            <w:r w:rsidR="000F47F0" w:rsidRPr="001F603D">
              <w:rPr>
                <w:b/>
                <w:bCs/>
              </w:rPr>
              <w:t>–</w:t>
            </w:r>
            <w:r w:rsidRPr="001F603D">
              <w:rPr>
                <w:b/>
                <w:bCs/>
              </w:rPr>
              <w:t xml:space="preserve"> </w:t>
            </w:r>
            <w:r w:rsidR="000F47F0" w:rsidRPr="001F603D">
              <w:t>küsitluslehed</w:t>
            </w:r>
            <w:r w:rsidR="001338A8" w:rsidRPr="001F603D">
              <w:t>,</w:t>
            </w:r>
            <w:r w:rsidR="000F47F0" w:rsidRPr="001F603D">
              <w:t xml:space="preserve"> vt </w:t>
            </w:r>
            <w:r w:rsidR="00AA41E8" w:rsidRPr="001F603D">
              <w:t xml:space="preserve">käesoleva taotluse küsimuse </w:t>
            </w:r>
            <w:r w:rsidR="000F47F0" w:rsidRPr="001F603D">
              <w:t xml:space="preserve">9.2 </w:t>
            </w:r>
            <w:r w:rsidR="00860446" w:rsidRPr="001F603D">
              <w:t xml:space="preserve">vastuse punktis 4 </w:t>
            </w:r>
            <w:r w:rsidR="000F47F0" w:rsidRPr="001F603D">
              <w:t>viidatud metoodikaraportid. Selles punktis</w:t>
            </w:r>
            <w:r w:rsidR="000F47F0">
              <w:t xml:space="preserve"> </w:t>
            </w:r>
            <w:r w:rsidR="00F0206C">
              <w:t xml:space="preserve">käesoleva uuringu tarbeks isikuandmeid ei töödelda. Tegemist on juba varasemalt pseudonüümitud andmekogudega, mis tehakse </w:t>
            </w:r>
            <w:r w:rsidR="00F92594">
              <w:t>andmete töötlejale kättesaadavaks, tehniliselt pole tegemist isikuandmete töötlemisega käesolevas uuringus.</w:t>
            </w:r>
          </w:p>
        </w:tc>
      </w:tr>
      <w:tr w:rsidR="00D26E3F" w:rsidRPr="003F2899" w14:paraId="40D38A26" w14:textId="77777777" w:rsidTr="005838C4">
        <w:tc>
          <w:tcPr>
            <w:tcW w:w="9628" w:type="dxa"/>
          </w:tcPr>
          <w:p w14:paraId="22E0661B" w14:textId="0BEB40BF" w:rsidR="00D26E3F" w:rsidRDefault="003F2899" w:rsidP="00E20D1D">
            <w:pPr>
              <w:pStyle w:val="Standard"/>
              <w:rPr>
                <w:b/>
                <w:bCs/>
              </w:rPr>
            </w:pPr>
            <w:r w:rsidRPr="003F2899">
              <w:rPr>
                <w:b/>
                <w:bCs/>
              </w:rPr>
              <w:t>9</w:t>
            </w:r>
            <w:r w:rsidR="00D26E3F" w:rsidRPr="003F2899">
              <w:rPr>
                <w:b/>
                <w:bCs/>
              </w:rPr>
              <w:t>.4. Kas andmeandjatega (andmekogu vastutav</w:t>
            </w:r>
            <w:r w:rsidR="00D174C8">
              <w:rPr>
                <w:b/>
                <w:bCs/>
              </w:rPr>
              <w:t>a</w:t>
            </w:r>
            <w:r w:rsidR="00D26E3F" w:rsidRPr="003F2899">
              <w:rPr>
                <w:b/>
                <w:bCs/>
              </w:rPr>
              <w:t xml:space="preserve"> töötleja</w:t>
            </w:r>
            <w:r w:rsidR="00D174C8">
              <w:rPr>
                <w:b/>
                <w:bCs/>
              </w:rPr>
              <w:t>ga</w:t>
            </w:r>
            <w:r w:rsidR="00D26E3F" w:rsidRPr="003F2899">
              <w:rPr>
                <w:b/>
                <w:bCs/>
              </w:rPr>
              <w:t>) on konsulteeritud ning nad on valmis väljastama uuringu eesmärgi saavutamiseks vajalikud andmed?</w:t>
            </w:r>
          </w:p>
          <w:p w14:paraId="5D8752EA" w14:textId="77777777" w:rsidR="00AF03AD" w:rsidRDefault="00AF03AD" w:rsidP="00E20D1D">
            <w:pPr>
              <w:pStyle w:val="Standard"/>
            </w:pPr>
          </w:p>
          <w:p w14:paraId="0EB49562" w14:textId="4561383B" w:rsidR="003F2899" w:rsidRPr="003F2899" w:rsidRDefault="00A15D0F" w:rsidP="00381846">
            <w:pPr>
              <w:pStyle w:val="Standard"/>
              <w:rPr>
                <w:b/>
                <w:bCs/>
              </w:rPr>
            </w:pPr>
            <w:r>
              <w:t>Jah, andmeandjatega on konsulteeritud andmete koosseisu ja an</w:t>
            </w:r>
            <w:r w:rsidR="00437288">
              <w:t>dmete liikumise skeemi sobivuse kokku leppimiseks.</w:t>
            </w:r>
          </w:p>
        </w:tc>
      </w:tr>
    </w:tbl>
    <w:p w14:paraId="1A573053" w14:textId="77777777" w:rsidR="005838C4" w:rsidRPr="003F2899" w:rsidRDefault="005838C4">
      <w:pPr>
        <w:pStyle w:val="Standard"/>
        <w:rPr>
          <w:b/>
          <w:bCs/>
        </w:rPr>
      </w:pPr>
    </w:p>
    <w:tbl>
      <w:tblPr>
        <w:tblStyle w:val="Kontuurtabel"/>
        <w:tblW w:w="0" w:type="auto"/>
        <w:tblLook w:val="04A0" w:firstRow="1" w:lastRow="0" w:firstColumn="1" w:lastColumn="0" w:noHBand="0" w:noVBand="1"/>
      </w:tblPr>
      <w:tblGrid>
        <w:gridCol w:w="9628"/>
      </w:tblGrid>
      <w:tr w:rsidR="005C36F0" w14:paraId="12BAA084" w14:textId="77777777" w:rsidTr="005C36F0">
        <w:tc>
          <w:tcPr>
            <w:tcW w:w="9628" w:type="dxa"/>
          </w:tcPr>
          <w:p w14:paraId="0E41737A" w14:textId="77777777" w:rsidR="008161F0" w:rsidRDefault="005C36F0" w:rsidP="0069169B">
            <w:pPr>
              <w:pStyle w:val="Standard"/>
              <w:jc w:val="both"/>
              <w:rPr>
                <w:b/>
                <w:bCs/>
              </w:rPr>
            </w:pPr>
            <w:r>
              <w:rPr>
                <w:b/>
                <w:bCs/>
              </w:rPr>
              <w:lastRenderedPageBreak/>
              <w:t>1</w:t>
            </w:r>
            <w:r w:rsidR="00614698">
              <w:rPr>
                <w:b/>
                <w:bCs/>
              </w:rPr>
              <w:t>0</w:t>
            </w:r>
            <w:r>
              <w:rPr>
                <w:b/>
                <w:bCs/>
              </w:rPr>
              <w:t xml:space="preserve">. </w:t>
            </w:r>
            <w:r w:rsidR="00E20D1D">
              <w:rPr>
                <w:b/>
                <w:bCs/>
              </w:rPr>
              <w:t xml:space="preserve">Kas kogutud andmed </w:t>
            </w:r>
            <w:proofErr w:type="spellStart"/>
            <w:r w:rsidR="00E20D1D">
              <w:rPr>
                <w:b/>
                <w:bCs/>
              </w:rPr>
              <w:t>pseudonümiseeritakse</w:t>
            </w:r>
            <w:proofErr w:type="spellEnd"/>
            <w:r w:rsidR="00E20D1D">
              <w:rPr>
                <w:b/>
                <w:bCs/>
              </w:rPr>
              <w:t xml:space="preserve"> või </w:t>
            </w:r>
            <w:proofErr w:type="spellStart"/>
            <w:r w:rsidR="00E20D1D">
              <w:rPr>
                <w:b/>
                <w:bCs/>
              </w:rPr>
              <w:t>anonümisee</w:t>
            </w:r>
            <w:r w:rsidR="00D26E3F">
              <w:rPr>
                <w:b/>
                <w:bCs/>
              </w:rPr>
              <w:t>ri</w:t>
            </w:r>
            <w:r w:rsidR="00E20D1D">
              <w:rPr>
                <w:b/>
                <w:bCs/>
              </w:rPr>
              <w:t>takse</w:t>
            </w:r>
            <w:proofErr w:type="spellEnd"/>
            <w:r w:rsidR="00E20D1D">
              <w:rPr>
                <w:b/>
                <w:bCs/>
              </w:rPr>
              <w:t xml:space="preserve">? Mis etapis seda tehakse? </w:t>
            </w:r>
            <w:r w:rsidR="000C3BFC">
              <w:rPr>
                <w:b/>
                <w:bCs/>
              </w:rPr>
              <w:t xml:space="preserve">Kes viib läbi </w:t>
            </w:r>
            <w:proofErr w:type="spellStart"/>
            <w:r w:rsidR="000C3BFC">
              <w:rPr>
                <w:b/>
                <w:bCs/>
              </w:rPr>
              <w:t>pseudonümiseerimise</w:t>
            </w:r>
            <w:proofErr w:type="spellEnd"/>
            <w:r w:rsidR="000C3BFC">
              <w:rPr>
                <w:b/>
                <w:bCs/>
              </w:rPr>
              <w:t xml:space="preserve"> või </w:t>
            </w:r>
            <w:proofErr w:type="spellStart"/>
            <w:r w:rsidR="000C3BFC">
              <w:rPr>
                <w:b/>
                <w:bCs/>
              </w:rPr>
              <w:t>anonümiseerimise</w:t>
            </w:r>
            <w:proofErr w:type="spellEnd"/>
            <w:r w:rsidR="0069169B">
              <w:rPr>
                <w:b/>
                <w:bCs/>
              </w:rPr>
              <w:t xml:space="preserve"> </w:t>
            </w:r>
            <w:r w:rsidR="0069169B" w:rsidRPr="00D174C8">
              <w:t>(vastutav töötleja, volitatud töötleja, andmeandja vms)</w:t>
            </w:r>
            <w:r w:rsidR="000C3BFC">
              <w:rPr>
                <w:b/>
                <w:bCs/>
              </w:rPr>
              <w:t xml:space="preserve">? </w:t>
            </w:r>
          </w:p>
          <w:p w14:paraId="3BE3695E" w14:textId="172A9945" w:rsidR="00E20D1D" w:rsidRDefault="00806415" w:rsidP="0069169B">
            <w:pPr>
              <w:pStyle w:val="Standard"/>
              <w:jc w:val="both"/>
              <w:rPr>
                <w:b/>
                <w:bCs/>
              </w:rPr>
            </w:pPr>
            <w:r>
              <w:rPr>
                <w:b/>
                <w:bCs/>
              </w:rPr>
              <w:t xml:space="preserve">Kui andmeid ei </w:t>
            </w:r>
            <w:proofErr w:type="spellStart"/>
            <w:r>
              <w:rPr>
                <w:b/>
                <w:bCs/>
              </w:rPr>
              <w:t>pseudonümi</w:t>
            </w:r>
            <w:r w:rsidR="00D174C8">
              <w:rPr>
                <w:b/>
                <w:bCs/>
              </w:rPr>
              <w:t>seerita</w:t>
            </w:r>
            <w:proofErr w:type="spellEnd"/>
            <w:r>
              <w:rPr>
                <w:b/>
                <w:bCs/>
              </w:rPr>
              <w:t xml:space="preserve">, siis selgitada, miks seda ei tehta. </w:t>
            </w:r>
          </w:p>
          <w:p w14:paraId="38108E5B" w14:textId="61CE62CD" w:rsidR="00E20D1D" w:rsidRDefault="00E20D1D">
            <w:pPr>
              <w:pStyle w:val="Standard"/>
              <w:rPr>
                <w:b/>
                <w:bCs/>
              </w:rPr>
            </w:pPr>
          </w:p>
          <w:p w14:paraId="5F6D1A81" w14:textId="64FAF5F7" w:rsidR="00502495" w:rsidRDefault="00195771" w:rsidP="00195771">
            <w:pPr>
              <w:pStyle w:val="Standard"/>
              <w:numPr>
                <w:ilvl w:val="0"/>
                <w:numId w:val="23"/>
              </w:numPr>
            </w:pPr>
            <w:r>
              <w:t>Registriandmete ühendamisel</w:t>
            </w:r>
            <w:r w:rsidR="00EB1561">
              <w:t>:</w:t>
            </w:r>
          </w:p>
          <w:p w14:paraId="579EB2B4" w14:textId="40818BA7" w:rsidR="00EB1561" w:rsidRDefault="00B814D5" w:rsidP="00EB1561">
            <w:pPr>
              <w:pStyle w:val="Standard"/>
              <w:numPr>
                <w:ilvl w:val="1"/>
                <w:numId w:val="23"/>
              </w:numPr>
            </w:pPr>
            <w:r>
              <w:t>TI</w:t>
            </w:r>
            <w:r w:rsidR="00EB1561">
              <w:t xml:space="preserve"> loob </w:t>
            </w:r>
            <w:r w:rsidR="00F507C5">
              <w:t xml:space="preserve">päringu tegemisel </w:t>
            </w:r>
            <w:proofErr w:type="spellStart"/>
            <w:r w:rsidR="00EB1561">
              <w:t>pseudonüümimiseks</w:t>
            </w:r>
            <w:proofErr w:type="spellEnd"/>
            <w:r w:rsidR="00EB1561">
              <w:t xml:space="preserve"> </w:t>
            </w:r>
            <w:r w:rsidR="000D2D07">
              <w:t>(isikukood/registrian</w:t>
            </w:r>
            <w:r w:rsidR="00401497">
              <w:t xml:space="preserve">dmete pseudokood) </w:t>
            </w:r>
            <w:r w:rsidR="00EB1561">
              <w:t xml:space="preserve">võtme ja edastab selle </w:t>
            </w:r>
            <w:proofErr w:type="spellStart"/>
            <w:r w:rsidR="00D0157D">
              <w:t>SKAle</w:t>
            </w:r>
            <w:proofErr w:type="spellEnd"/>
            <w:r w:rsidR="003730AA">
              <w:t>,</w:t>
            </w:r>
            <w:r w:rsidR="00D0157D">
              <w:t xml:space="preserve"> </w:t>
            </w:r>
            <w:proofErr w:type="spellStart"/>
            <w:r>
              <w:t>TK</w:t>
            </w:r>
            <w:r w:rsidR="00EB1561">
              <w:t>le</w:t>
            </w:r>
            <w:proofErr w:type="spellEnd"/>
            <w:r w:rsidR="00C8602F">
              <w:t xml:space="preserve">, </w:t>
            </w:r>
            <w:proofErr w:type="spellStart"/>
            <w:r w:rsidR="00C8602F">
              <w:t>RRle</w:t>
            </w:r>
            <w:proofErr w:type="spellEnd"/>
          </w:p>
          <w:p w14:paraId="40521DAF" w14:textId="44DEC6BE" w:rsidR="00EB1561" w:rsidRDefault="00560925" w:rsidP="00EB1561">
            <w:pPr>
              <w:pStyle w:val="Standard"/>
              <w:numPr>
                <w:ilvl w:val="1"/>
                <w:numId w:val="23"/>
              </w:numPr>
            </w:pPr>
            <w:r>
              <w:t xml:space="preserve">TI, TK, SKA ja RR </w:t>
            </w:r>
            <w:r w:rsidR="00EB1561">
              <w:t xml:space="preserve">pseudonüümivad </w:t>
            </w:r>
            <w:r>
              <w:t xml:space="preserve">registriandmete päringu </w:t>
            </w:r>
            <w:r w:rsidR="00EB1561">
              <w:t xml:space="preserve">andmed enne nende edastamist </w:t>
            </w:r>
            <w:proofErr w:type="spellStart"/>
            <w:r w:rsidR="00EB1561">
              <w:t>Centarile</w:t>
            </w:r>
            <w:proofErr w:type="spellEnd"/>
          </w:p>
          <w:p w14:paraId="70C1F5EE" w14:textId="59263414" w:rsidR="00F507C5" w:rsidRDefault="00F507C5" w:rsidP="00EB1561">
            <w:pPr>
              <w:pStyle w:val="Standard"/>
              <w:numPr>
                <w:ilvl w:val="1"/>
                <w:numId w:val="23"/>
              </w:numPr>
            </w:pPr>
            <w:r>
              <w:t>Analüüs toimub pseudonüümitud andmeid kasutades</w:t>
            </w:r>
          </w:p>
          <w:p w14:paraId="003C523E" w14:textId="2AC0CD09" w:rsidR="00854828" w:rsidRDefault="00854828" w:rsidP="00B95BA5">
            <w:pPr>
              <w:pStyle w:val="Standard"/>
              <w:numPr>
                <w:ilvl w:val="0"/>
                <w:numId w:val="23"/>
              </w:numPr>
              <w:rPr>
                <w:ins w:id="197" w:author="Epp Kallaste" w:date="2025-03-31T11:03:00Z" w16du:dateUtc="2025-03-31T08:03:00Z"/>
              </w:rPr>
            </w:pPr>
            <w:ins w:id="198" w:author="Epp Kallaste" w:date="2025-03-31T11:03:00Z" w16du:dateUtc="2025-03-31T08:03:00Z">
              <w:r>
                <w:t>MTA re</w:t>
              </w:r>
            </w:ins>
            <w:ins w:id="199" w:author="Epp Kallaste" w:date="2025-03-31T11:04:00Z" w16du:dateUtc="2025-03-31T08:04:00Z">
              <w:r>
                <w:t>gistriandme</w:t>
              </w:r>
              <w:r w:rsidR="005D32A4">
                <w:t>i</w:t>
              </w:r>
              <w:r>
                <w:t xml:space="preserve">d, mida ei ühendata teiste registritega, </w:t>
              </w:r>
              <w:r w:rsidR="005D32A4">
                <w:t xml:space="preserve">analüüsib Statistikaamet pseudonüümitud kujul. </w:t>
              </w:r>
              <w:proofErr w:type="spellStart"/>
              <w:r w:rsidR="005D32A4">
                <w:t>Pseudonüümimine</w:t>
              </w:r>
              <w:proofErr w:type="spellEnd"/>
              <w:r w:rsidR="005D32A4">
                <w:t xml:space="preserve"> on tehtud enne käesolevat uuringut</w:t>
              </w:r>
            </w:ins>
            <w:ins w:id="200" w:author="Epp Kallaste" w:date="2025-03-31T11:08:00Z" w16du:dateUtc="2025-03-31T08:08:00Z">
              <w:r w:rsidR="002115DA">
                <w:t>,</w:t>
              </w:r>
            </w:ins>
            <w:ins w:id="201" w:author="Epp Kallaste" w:date="2025-03-31T11:07:00Z" w16du:dateUtc="2025-03-31T08:07:00Z">
              <w:r w:rsidR="00C5735F">
                <w:t xml:space="preserve"> lähtub Statistikaameti </w:t>
              </w:r>
              <w:r w:rsidR="002115DA">
                <w:t>protseduurireeglitest</w:t>
              </w:r>
            </w:ins>
            <w:ins w:id="202" w:author="Epp Kallaste" w:date="2025-03-31T11:08:00Z" w16du:dateUtc="2025-03-31T08:08:00Z">
              <w:r w:rsidR="002115DA">
                <w:t xml:space="preserve"> nii </w:t>
              </w:r>
              <w:proofErr w:type="spellStart"/>
              <w:r w:rsidR="002115DA">
                <w:t>pseudonüümimisel</w:t>
              </w:r>
              <w:proofErr w:type="spellEnd"/>
              <w:r w:rsidR="002115DA">
                <w:t xml:space="preserve">, andmete </w:t>
              </w:r>
              <w:r w:rsidR="00AA0F09">
                <w:t xml:space="preserve">säilitamisel kui </w:t>
              </w:r>
              <w:proofErr w:type="spellStart"/>
              <w:r w:rsidR="00AA0F09">
                <w:t>pseudonüümimise</w:t>
              </w:r>
              <w:proofErr w:type="spellEnd"/>
              <w:r w:rsidR="00AA0F09">
                <w:t xml:space="preserve"> võtme säilitamisel</w:t>
              </w:r>
            </w:ins>
            <w:ins w:id="203" w:author="Epp Kallaste" w:date="2025-03-31T11:04:00Z" w16du:dateUtc="2025-03-31T08:04:00Z">
              <w:r w:rsidR="005D32A4">
                <w:t xml:space="preserve">. </w:t>
              </w:r>
            </w:ins>
          </w:p>
          <w:p w14:paraId="4C8202EA" w14:textId="67BAB19A" w:rsidR="00F507C5" w:rsidRDefault="00B95BA5" w:rsidP="00B95BA5">
            <w:pPr>
              <w:pStyle w:val="Standard"/>
              <w:numPr>
                <w:ilvl w:val="0"/>
                <w:numId w:val="23"/>
              </w:numPr>
            </w:pPr>
            <w:r>
              <w:t>Küsitlus:</w:t>
            </w:r>
          </w:p>
          <w:p w14:paraId="5B7892AF" w14:textId="0EACC6BB" w:rsidR="00B95BA5" w:rsidRDefault="00CD4A41" w:rsidP="00B95BA5">
            <w:pPr>
              <w:pStyle w:val="Standard"/>
              <w:numPr>
                <w:ilvl w:val="1"/>
                <w:numId w:val="23"/>
              </w:numPr>
            </w:pPr>
            <w:r>
              <w:t>Küsitluse a</w:t>
            </w:r>
            <w:r w:rsidR="00B95BA5">
              <w:t>ndmed kogu</w:t>
            </w:r>
            <w:r>
              <w:t xml:space="preserve">b </w:t>
            </w:r>
            <w:proofErr w:type="spellStart"/>
            <w:r>
              <w:t>Centar</w:t>
            </w:r>
            <w:proofErr w:type="spellEnd"/>
            <w:r w:rsidR="00B95BA5">
              <w:t xml:space="preserve"> </w:t>
            </w:r>
            <w:proofErr w:type="spellStart"/>
            <w:r w:rsidR="00560925">
              <w:t>RRi</w:t>
            </w:r>
            <w:proofErr w:type="spellEnd"/>
            <w:r w:rsidR="00560925">
              <w:t xml:space="preserve"> </w:t>
            </w:r>
            <w:r w:rsidR="00B95BA5">
              <w:t>edastatud kontakte kasutades</w:t>
            </w:r>
            <w:r w:rsidR="00AB0863">
              <w:t xml:space="preserve"> isikustatult</w:t>
            </w:r>
          </w:p>
          <w:p w14:paraId="36EE8600" w14:textId="2F7DF0F2" w:rsidR="00064080" w:rsidRDefault="00D27D64" w:rsidP="00B95BA5">
            <w:pPr>
              <w:pStyle w:val="Standard"/>
              <w:numPr>
                <w:ilvl w:val="1"/>
                <w:numId w:val="23"/>
              </w:numPr>
            </w:pPr>
            <w:r>
              <w:t xml:space="preserve">Küsitluse andmete kogumise lõppedes teeb </w:t>
            </w:r>
            <w:proofErr w:type="spellStart"/>
            <w:r>
              <w:t>Centar</w:t>
            </w:r>
            <w:proofErr w:type="spellEnd"/>
            <w:r>
              <w:t xml:space="preserve"> valimi isikutest, kes andsid nõusoleku intervjuul osalemiseks</w:t>
            </w:r>
            <w:r w:rsidR="0013304C">
              <w:t xml:space="preserve">, säilitades eraldi nende isikute </w:t>
            </w:r>
            <w:r w:rsidR="00AA5F12">
              <w:t xml:space="preserve">küsitluses antud </w:t>
            </w:r>
            <w:r w:rsidR="0013304C">
              <w:t>kontaktandmed</w:t>
            </w:r>
            <w:r w:rsidR="00AA5F12">
              <w:t xml:space="preserve"> ja nime ning valimi karakteristikutena (</w:t>
            </w:r>
            <w:r w:rsidR="003841AA">
              <w:t>tervisekahjustuse liigi,</w:t>
            </w:r>
            <w:r w:rsidR="00725FBA">
              <w:t xml:space="preserve"> kellelt ja millist kompensatsiooni inimene sai</w:t>
            </w:r>
            <w:r w:rsidR="0031563A">
              <w:t xml:space="preserve">, elukoha regiooni, </w:t>
            </w:r>
            <w:r w:rsidR="001D52DD">
              <w:t>soo ja vanuse)</w:t>
            </w:r>
            <w:r w:rsidR="00AA6479">
              <w:t>.</w:t>
            </w:r>
            <w:r w:rsidR="00236C44">
              <w:t xml:space="preserve"> Intervjueerimise </w:t>
            </w:r>
            <w:r w:rsidR="006C553F">
              <w:t xml:space="preserve">kontakt- ja </w:t>
            </w:r>
            <w:r w:rsidR="00236C44">
              <w:t>taustaandmed säilitatakse eraldi</w:t>
            </w:r>
            <w:r w:rsidR="0014464C">
              <w:t xml:space="preserve"> analüüsitavatest küsitluse andmetest.</w:t>
            </w:r>
          </w:p>
          <w:p w14:paraId="0010FF7B" w14:textId="5031F2B2" w:rsidR="006203D8" w:rsidRDefault="00A63421" w:rsidP="00B95BA5">
            <w:pPr>
              <w:pStyle w:val="Standard"/>
              <w:numPr>
                <w:ilvl w:val="1"/>
                <w:numId w:val="23"/>
              </w:numPr>
            </w:pPr>
            <w:r>
              <w:t xml:space="preserve">Küsitluse andmete kogumise perioodi lõppedes </w:t>
            </w:r>
            <w:r w:rsidR="008E267B">
              <w:t xml:space="preserve">ja intervjueerimiseks nõusoleku andnud isikute valimi andmete </w:t>
            </w:r>
            <w:r w:rsidR="008B47AC">
              <w:t xml:space="preserve">eraldamise järel </w:t>
            </w:r>
            <w:r w:rsidR="00E0608F">
              <w:t xml:space="preserve">kustutab </w:t>
            </w:r>
            <w:proofErr w:type="spellStart"/>
            <w:r w:rsidR="00E0608F">
              <w:t>Centar</w:t>
            </w:r>
            <w:proofErr w:type="spellEnd"/>
            <w:r w:rsidR="006203D8">
              <w:t xml:space="preserve"> küsi</w:t>
            </w:r>
            <w:r w:rsidR="00270755">
              <w:t>t</w:t>
            </w:r>
            <w:r w:rsidR="006203D8">
              <w:t>luse andmestikust:</w:t>
            </w:r>
          </w:p>
          <w:p w14:paraId="0A213E8F" w14:textId="463DA9CF" w:rsidR="00270755" w:rsidRDefault="00263DAE" w:rsidP="006203D8">
            <w:pPr>
              <w:pStyle w:val="Standard"/>
              <w:numPr>
                <w:ilvl w:val="2"/>
                <w:numId w:val="23"/>
              </w:numPr>
            </w:pPr>
            <w:r>
              <w:t xml:space="preserve">nime  </w:t>
            </w:r>
          </w:p>
          <w:p w14:paraId="56B9BC87" w14:textId="77777777" w:rsidR="00270755" w:rsidRDefault="00263DAE" w:rsidP="006203D8">
            <w:pPr>
              <w:pStyle w:val="Standard"/>
              <w:numPr>
                <w:ilvl w:val="2"/>
                <w:numId w:val="23"/>
              </w:numPr>
            </w:pPr>
            <w:r>
              <w:t xml:space="preserve">e-posti aadressi </w:t>
            </w:r>
          </w:p>
          <w:p w14:paraId="313AE554" w14:textId="2DF6AA7D" w:rsidR="00DE72EB" w:rsidRDefault="00270755" w:rsidP="006203D8">
            <w:pPr>
              <w:pStyle w:val="Standard"/>
              <w:numPr>
                <w:ilvl w:val="2"/>
                <w:numId w:val="23"/>
              </w:numPr>
            </w:pPr>
            <w:r>
              <w:t xml:space="preserve">intervjueerimise </w:t>
            </w:r>
            <w:r w:rsidR="008B47AC">
              <w:t xml:space="preserve">nõusoleku käigus edastatud kontaktandmed </w:t>
            </w:r>
          </w:p>
          <w:p w14:paraId="399F06E3" w14:textId="6B235CB6" w:rsidR="00655A8A" w:rsidRDefault="00655A8A" w:rsidP="00B95BA5">
            <w:pPr>
              <w:pStyle w:val="Standard"/>
              <w:numPr>
                <w:ilvl w:val="1"/>
                <w:numId w:val="23"/>
              </w:numPr>
            </w:pPr>
            <w:r>
              <w:t xml:space="preserve">Küsitlusele vastanute pseudokoodide loetelu saadab </w:t>
            </w:r>
            <w:proofErr w:type="spellStart"/>
            <w:r>
              <w:t>Centar</w:t>
            </w:r>
            <w:proofErr w:type="spellEnd"/>
            <w:r>
              <w:t xml:space="preserve"> </w:t>
            </w:r>
            <w:proofErr w:type="spellStart"/>
            <w:r>
              <w:t>RR-i</w:t>
            </w:r>
            <w:proofErr w:type="spellEnd"/>
            <w:r>
              <w:t xml:space="preserve"> ja RR saadab vastuseks registriandmete</w:t>
            </w:r>
            <w:r w:rsidR="00B701F7">
              <w:t xml:space="preserve"> pseudokoodi ja küsitluse pseudokoodi võtme</w:t>
            </w:r>
          </w:p>
          <w:p w14:paraId="5144E2A3" w14:textId="5BEF75D0" w:rsidR="00AB0863" w:rsidRDefault="00B701F7" w:rsidP="00B95BA5">
            <w:pPr>
              <w:pStyle w:val="Standard"/>
              <w:numPr>
                <w:ilvl w:val="1"/>
                <w:numId w:val="23"/>
              </w:numPr>
            </w:pPr>
            <w:proofErr w:type="spellStart"/>
            <w:r>
              <w:t>RR-i</w:t>
            </w:r>
            <w:proofErr w:type="spellEnd"/>
            <w:r>
              <w:t xml:space="preserve"> saadetud võtit</w:t>
            </w:r>
            <w:r w:rsidR="00CF68B9">
              <w:t xml:space="preserve"> </w:t>
            </w:r>
            <w:r w:rsidR="00E0608F">
              <w:t xml:space="preserve">kasutades </w:t>
            </w:r>
            <w:r w:rsidR="00DE72EB">
              <w:t xml:space="preserve">seotakse </w:t>
            </w:r>
            <w:r w:rsidR="008B4EFB">
              <w:t xml:space="preserve">otsese tuvastamise võimaluseta </w:t>
            </w:r>
            <w:r w:rsidR="00DE72EB">
              <w:t>küsitluse</w:t>
            </w:r>
            <w:r w:rsidR="008B4EFB">
              <w:t xml:space="preserve"> andme</w:t>
            </w:r>
            <w:r>
              <w:t>tele</w:t>
            </w:r>
            <w:r w:rsidR="008B4EFB">
              <w:t xml:space="preserve"> </w:t>
            </w:r>
            <w:r>
              <w:t>registriandmete</w:t>
            </w:r>
            <w:r w:rsidR="005A483A">
              <w:t xml:space="preserve"> pseudokoodiga </w:t>
            </w:r>
            <w:r w:rsidR="00E0608F">
              <w:t>registriandme</w:t>
            </w:r>
            <w:r w:rsidR="005A483A">
              <w:t>d</w:t>
            </w:r>
          </w:p>
          <w:p w14:paraId="3ACF9B99" w14:textId="0C878C40" w:rsidR="00AB0863" w:rsidRDefault="00AB0863" w:rsidP="00B95BA5">
            <w:pPr>
              <w:pStyle w:val="Standard"/>
              <w:numPr>
                <w:ilvl w:val="1"/>
                <w:numId w:val="23"/>
              </w:numPr>
            </w:pPr>
            <w:r>
              <w:t xml:space="preserve">Analüüs </w:t>
            </w:r>
            <w:r w:rsidR="00CD4A41">
              <w:t xml:space="preserve">toimub </w:t>
            </w:r>
            <w:r w:rsidR="004431AC">
              <w:t xml:space="preserve">pseudonüümitud </w:t>
            </w:r>
            <w:r w:rsidR="00CD4A41">
              <w:t>andmetega</w:t>
            </w:r>
            <w:r w:rsidR="00D84050">
              <w:t xml:space="preserve">. </w:t>
            </w:r>
          </w:p>
          <w:p w14:paraId="5AA573E0" w14:textId="77777777" w:rsidR="008B2259" w:rsidRDefault="008B2259" w:rsidP="00B814D5">
            <w:pPr>
              <w:pStyle w:val="Standard"/>
              <w:numPr>
                <w:ilvl w:val="0"/>
                <w:numId w:val="23"/>
              </w:numPr>
              <w:rPr>
                <w:ins w:id="204" w:author="Epp Kallaste" w:date="2025-03-26T13:52:00Z" w16du:dateUtc="2025-03-26T11:52:00Z"/>
                <w:b/>
                <w:bCs/>
              </w:rPr>
            </w:pPr>
            <w:ins w:id="205" w:author="Epp Kallaste" w:date="2025-03-26T13:52:00Z" w16du:dateUtc="2025-03-26T11:52:00Z">
              <w:r>
                <w:rPr>
                  <w:b/>
                  <w:bCs/>
                </w:rPr>
                <w:t xml:space="preserve">Intervjuud: </w:t>
              </w:r>
            </w:ins>
          </w:p>
          <w:p w14:paraId="30F061E2" w14:textId="2ED07057" w:rsidR="002A088E" w:rsidRDefault="008B2259" w:rsidP="008B2259">
            <w:pPr>
              <w:pStyle w:val="Standard"/>
              <w:numPr>
                <w:ilvl w:val="1"/>
                <w:numId w:val="23"/>
              </w:numPr>
              <w:rPr>
                <w:ins w:id="206" w:author="Epp Kallaste" w:date="2025-03-26T13:53:00Z" w16du:dateUtc="2025-03-26T11:53:00Z"/>
                <w:b/>
                <w:bCs/>
              </w:rPr>
            </w:pPr>
            <w:ins w:id="207" w:author="Epp Kallaste" w:date="2025-03-26T13:52:00Z" w16du:dateUtc="2025-03-26T11:52:00Z">
              <w:r>
                <w:rPr>
                  <w:b/>
                  <w:bCs/>
                </w:rPr>
                <w:t xml:space="preserve">Töötajate </w:t>
              </w:r>
            </w:ins>
            <w:del w:id="208" w:author="Epp Kallaste" w:date="2025-03-26T13:53:00Z" w16du:dateUtc="2025-03-26T11:53:00Z">
              <w:r w:rsidR="002A088E" w:rsidDel="000D0EDB">
                <w:rPr>
                  <w:b/>
                  <w:bCs/>
                </w:rPr>
                <w:delText>I</w:delText>
              </w:r>
            </w:del>
            <w:ins w:id="209" w:author="Epp Kallaste" w:date="2025-03-26T13:53:00Z" w16du:dateUtc="2025-03-26T11:53:00Z">
              <w:r w:rsidR="000D0EDB">
                <w:rPr>
                  <w:b/>
                  <w:bCs/>
                </w:rPr>
                <w:t>i</w:t>
              </w:r>
            </w:ins>
            <w:r w:rsidR="002A088E">
              <w:rPr>
                <w:b/>
                <w:bCs/>
              </w:rPr>
              <w:t xml:space="preserve">ntervjueerimiseks </w:t>
            </w:r>
            <w:r w:rsidR="002A088E" w:rsidRPr="009E5391">
              <w:t>loodud eraldi valimit isiku konta</w:t>
            </w:r>
            <w:r w:rsidR="007808FB">
              <w:t>k</w:t>
            </w:r>
            <w:r w:rsidR="002A088E" w:rsidRPr="009E5391">
              <w:t>t</w:t>
            </w:r>
            <w:r w:rsidR="007808FB">
              <w:t>-</w:t>
            </w:r>
            <w:r w:rsidR="002A088E" w:rsidRPr="009E5391">
              <w:t xml:space="preserve"> ja taustaandmetega hoitakse kuni intervjueerimise perioodi lõpuni, misjärel </w:t>
            </w:r>
            <w:r w:rsidR="0049181D" w:rsidRPr="009E5391">
              <w:t xml:space="preserve">see kustutatakse. Intervjuude salvestistest tehakse transkriptsioonid, millest </w:t>
            </w:r>
            <w:r w:rsidR="00A422E6" w:rsidRPr="009E5391">
              <w:t xml:space="preserve">eemaldatakse isiku otsest tuvastamist võimaldavad viited (isikute ja kohtade nimed </w:t>
            </w:r>
            <w:r w:rsidR="009E5391" w:rsidRPr="009E5391">
              <w:t>eemaldatakse</w:t>
            </w:r>
            <w:r w:rsidR="00A422E6" w:rsidRPr="009E5391">
              <w:t>).</w:t>
            </w:r>
            <w:r w:rsidR="00AA10D5" w:rsidRPr="009E5391">
              <w:t xml:space="preserve"> Intervjuude analüüs toimub </w:t>
            </w:r>
            <w:r w:rsidR="009E5391" w:rsidRPr="009E5391">
              <w:t>anonüümseks muudetud transkriptsioone kasutades.</w:t>
            </w:r>
            <w:r w:rsidR="00A422E6">
              <w:rPr>
                <w:b/>
                <w:bCs/>
              </w:rPr>
              <w:t xml:space="preserve"> </w:t>
            </w:r>
          </w:p>
          <w:p w14:paraId="77C9595A" w14:textId="16CD339A" w:rsidR="000D0EDB" w:rsidRDefault="000D0EDB" w:rsidP="008B2259">
            <w:pPr>
              <w:pStyle w:val="Standard"/>
              <w:numPr>
                <w:ilvl w:val="1"/>
                <w:numId w:val="23"/>
              </w:numPr>
              <w:rPr>
                <w:ins w:id="210" w:author="Epp Kallaste" w:date="2025-03-26T13:54:00Z" w16du:dateUtc="2025-03-26T11:54:00Z"/>
                <w:b/>
                <w:bCs/>
              </w:rPr>
            </w:pPr>
            <w:ins w:id="211" w:author="Epp Kallaste" w:date="2025-03-26T13:53:00Z" w16du:dateUtc="2025-03-26T11:53:00Z">
              <w:r>
                <w:rPr>
                  <w:b/>
                  <w:bCs/>
                </w:rPr>
                <w:t xml:space="preserve">Tööandjate </w:t>
              </w:r>
              <w:r w:rsidRPr="00562E39">
                <w:t>intervjuudest luuakse transkriptsioonid, millest kustutatakse koha</w:t>
              </w:r>
            </w:ins>
            <w:ins w:id="212" w:author="Anu Rentel" w:date="2025-03-26T15:05:00Z" w16du:dateUtc="2025-03-26T13:05:00Z">
              <w:del w:id="213" w:author="Epp Kallaste" w:date="2025-03-31T09:18:00Z" w16du:dateUtc="2025-03-31T06:18:00Z">
                <w:r w:rsidR="004F74DE" w:rsidDel="00846622">
                  <w:delText>d</w:delText>
                </w:r>
              </w:del>
            </w:ins>
            <w:ins w:id="214" w:author="Epp Kallaste" w:date="2025-03-31T09:18:00Z" w16du:dateUtc="2025-03-31T06:18:00Z">
              <w:r w:rsidR="00B7684F">
                <w:t>nimed</w:t>
              </w:r>
            </w:ins>
            <w:ins w:id="215" w:author="Epp Kallaste" w:date="2025-03-26T13:53:00Z" w16du:dateUtc="2025-03-26T11:53:00Z">
              <w:r w:rsidRPr="00562E39">
                <w:t>, asutuste</w:t>
              </w:r>
            </w:ins>
            <w:ins w:id="216" w:author="Epp Kallaste" w:date="2025-03-31T09:18:00Z" w16du:dateUtc="2025-03-31T06:18:00Z">
              <w:r w:rsidR="00B7684F">
                <w:t xml:space="preserve"> ja</w:t>
              </w:r>
            </w:ins>
            <w:ins w:id="217" w:author="Epp Kallaste" w:date="2025-03-26T13:53:00Z" w16du:dateUtc="2025-03-26T11:53:00Z">
              <w:r w:rsidRPr="00562E39">
                <w:t xml:space="preserve"> isikute nimed</w:t>
              </w:r>
              <w:r w:rsidR="004A7DE3" w:rsidRPr="00562E39">
                <w:t xml:space="preserve">. Analüüs toimub transkriptsioone kasutades. </w:t>
              </w:r>
            </w:ins>
          </w:p>
          <w:p w14:paraId="0CE82CD0" w14:textId="2FD2A0E9" w:rsidR="008947DE" w:rsidRPr="002A088E" w:rsidRDefault="008947DE" w:rsidP="00562E39">
            <w:pPr>
              <w:pStyle w:val="Standard"/>
              <w:numPr>
                <w:ilvl w:val="1"/>
                <w:numId w:val="23"/>
              </w:numPr>
              <w:rPr>
                <w:b/>
                <w:bCs/>
              </w:rPr>
            </w:pPr>
            <w:ins w:id="218" w:author="Epp Kallaste" w:date="2025-03-26T13:54:00Z" w16du:dateUtc="2025-03-26T11:54:00Z">
              <w:r>
                <w:rPr>
                  <w:b/>
                  <w:bCs/>
                </w:rPr>
                <w:t xml:space="preserve">Sidusrühmade </w:t>
              </w:r>
              <w:r w:rsidRPr="00562E39">
                <w:t>intervjuudest luuakse transkriptsioonid, mi</w:t>
              </w:r>
            </w:ins>
            <w:ins w:id="219" w:author="Epp Kallaste" w:date="2025-03-26T13:55:00Z" w16du:dateUtc="2025-03-26T11:55:00Z">
              <w:r w:rsidR="00072DAF" w:rsidRPr="00562E39">
                <w:t xml:space="preserve">da ei </w:t>
              </w:r>
              <w:proofErr w:type="spellStart"/>
              <w:r w:rsidR="00072DAF" w:rsidRPr="00562E39">
                <w:t>anonümiseerita</w:t>
              </w:r>
              <w:proofErr w:type="spellEnd"/>
              <w:r w:rsidR="00072DAF" w:rsidRPr="00562E39">
                <w:t>. Kuna sidu</w:t>
              </w:r>
              <w:r w:rsidR="00BF1E4E" w:rsidRPr="00562E39">
                <w:t>s</w:t>
              </w:r>
              <w:r w:rsidR="00072DAF" w:rsidRPr="00562E39">
                <w:t xml:space="preserve">rühmade seisukohad ja arvamused </w:t>
              </w:r>
              <w:r w:rsidR="00BF1E4E" w:rsidRPr="00562E39">
                <w:t>kogutakse nende ametialase või esindaja rolli</w:t>
              </w:r>
            </w:ins>
            <w:ins w:id="220" w:author="Epp Kallaste" w:date="2025-03-26T13:56:00Z" w16du:dateUtc="2025-03-26T11:56:00Z">
              <w:r w:rsidR="002204F3">
                <w:t>s olukorra kirjeldamiseks</w:t>
              </w:r>
            </w:ins>
            <w:ins w:id="221" w:author="Epp Kallaste" w:date="2025-03-26T13:55:00Z" w16du:dateUtc="2025-03-26T11:55:00Z">
              <w:r w:rsidR="00BF1E4E" w:rsidRPr="00562E39">
                <w:t xml:space="preserve">, siis </w:t>
              </w:r>
            </w:ins>
            <w:ins w:id="222" w:author="Epp Kallaste" w:date="2025-03-26T13:56:00Z" w16du:dateUtc="2025-03-26T11:56:00Z">
              <w:r w:rsidR="002204F3" w:rsidRPr="00562E39">
                <w:t>sellisena kasutatakse ka kogutud andmeid.</w:t>
              </w:r>
              <w:r w:rsidR="002204F3">
                <w:rPr>
                  <w:b/>
                  <w:bCs/>
                </w:rPr>
                <w:t xml:space="preserve"> </w:t>
              </w:r>
            </w:ins>
          </w:p>
          <w:p w14:paraId="5C8C703C" w14:textId="76A84873" w:rsidR="005C36F0" w:rsidRDefault="00593D44" w:rsidP="00B814D5">
            <w:pPr>
              <w:pStyle w:val="Standard"/>
              <w:numPr>
                <w:ilvl w:val="0"/>
                <w:numId w:val="23"/>
              </w:numPr>
              <w:rPr>
                <w:b/>
                <w:bCs/>
              </w:rPr>
            </w:pPr>
            <w:r>
              <w:t>Statistikaameti küsitlusandmed – on pseudonüümitud varasemalt, enne selle uuringu tegemist</w:t>
            </w:r>
            <w:r w:rsidR="0001033A">
              <w:t>.</w:t>
            </w:r>
          </w:p>
        </w:tc>
      </w:tr>
      <w:tr w:rsidR="005C36F0" w14:paraId="255AB68E" w14:textId="77777777" w:rsidTr="005C36F0">
        <w:tc>
          <w:tcPr>
            <w:tcW w:w="9628" w:type="dxa"/>
          </w:tcPr>
          <w:p w14:paraId="70DEA18D" w14:textId="190F8B4E" w:rsidR="005C36F0" w:rsidRDefault="005C36F0" w:rsidP="00E20D1D">
            <w:pPr>
              <w:pStyle w:val="Standard"/>
              <w:rPr>
                <w:b/>
                <w:bCs/>
              </w:rPr>
            </w:pPr>
            <w:r>
              <w:rPr>
                <w:b/>
                <w:bCs/>
              </w:rPr>
              <w:t>1</w:t>
            </w:r>
            <w:r w:rsidR="00614698">
              <w:rPr>
                <w:b/>
                <w:bCs/>
              </w:rPr>
              <w:t>0</w:t>
            </w:r>
            <w:r>
              <w:rPr>
                <w:b/>
                <w:bCs/>
              </w:rPr>
              <w:t xml:space="preserve">.1. </w:t>
            </w:r>
            <w:r w:rsidR="00614698">
              <w:rPr>
                <w:b/>
                <w:bCs/>
              </w:rPr>
              <w:t xml:space="preserve">Loetlege </w:t>
            </w:r>
            <w:proofErr w:type="spellStart"/>
            <w:r w:rsidR="00614698">
              <w:rPr>
                <w:b/>
                <w:bCs/>
              </w:rPr>
              <w:t>p</w:t>
            </w:r>
            <w:r w:rsidR="00B34316">
              <w:rPr>
                <w:b/>
                <w:bCs/>
              </w:rPr>
              <w:t>seudonümiseeritud</w:t>
            </w:r>
            <w:proofErr w:type="spellEnd"/>
            <w:r w:rsidR="00B34316">
              <w:rPr>
                <w:b/>
                <w:bCs/>
              </w:rPr>
              <w:t xml:space="preserve"> andmete koosseis</w:t>
            </w:r>
            <w:r w:rsidR="00767986">
              <w:rPr>
                <w:b/>
                <w:bCs/>
              </w:rPr>
              <w:t>.</w:t>
            </w:r>
          </w:p>
          <w:p w14:paraId="5FB581E8" w14:textId="015918E8" w:rsidR="005C36F0" w:rsidRDefault="0001033A" w:rsidP="0001033A">
            <w:pPr>
              <w:pStyle w:val="Standard"/>
              <w:numPr>
                <w:ilvl w:val="0"/>
                <w:numId w:val="24"/>
              </w:numPr>
            </w:pPr>
            <w:r w:rsidRPr="0001033A">
              <w:t xml:space="preserve">Registriandmete </w:t>
            </w:r>
            <w:r w:rsidRPr="001F603D">
              <w:t xml:space="preserve">koosseis – vt </w:t>
            </w:r>
            <w:r w:rsidR="00860446" w:rsidRPr="001F603D">
              <w:t xml:space="preserve">taotluse küsimuse nr </w:t>
            </w:r>
            <w:r w:rsidRPr="001F603D">
              <w:t>9.2</w:t>
            </w:r>
            <w:r w:rsidR="00860446" w:rsidRPr="001F603D">
              <w:t xml:space="preserve"> vastust</w:t>
            </w:r>
          </w:p>
          <w:p w14:paraId="4447E062" w14:textId="10D81D85" w:rsidR="0001033A" w:rsidRDefault="000B0FF9" w:rsidP="0001033A">
            <w:pPr>
              <w:pStyle w:val="Standard"/>
              <w:numPr>
                <w:ilvl w:val="0"/>
                <w:numId w:val="24"/>
              </w:numPr>
            </w:pPr>
            <w:r>
              <w:lastRenderedPageBreak/>
              <w:t>Küsitluse andmed – andmete kavandatav koosseis vt küsitlusankeedi kavandit</w:t>
            </w:r>
            <w:r w:rsidR="009572F3">
              <w:t>, lisatud taotlusele</w:t>
            </w:r>
            <w:r w:rsidR="009C29F0">
              <w:t xml:space="preserve"> (lisa 4)</w:t>
            </w:r>
          </w:p>
          <w:p w14:paraId="570CF3C5" w14:textId="03D7908D" w:rsidR="000C3BFC" w:rsidRPr="005967C3" w:rsidRDefault="00882695" w:rsidP="00B814D5">
            <w:pPr>
              <w:pStyle w:val="Standard"/>
              <w:numPr>
                <w:ilvl w:val="0"/>
                <w:numId w:val="24"/>
              </w:numPr>
              <w:rPr>
                <w:b/>
                <w:bCs/>
              </w:rPr>
            </w:pPr>
            <w:r>
              <w:t>Statistikaameti varem pseudonüümitud küsitluste andmete koosseis vt metoodik</w:t>
            </w:r>
            <w:r w:rsidR="002032B2">
              <w:t>a</w:t>
            </w:r>
            <w:r>
              <w:t>raporti</w:t>
            </w:r>
            <w:r w:rsidR="00342B01">
              <w:t xml:space="preserve">d, mida </w:t>
            </w:r>
            <w:r w:rsidR="00342B01" w:rsidRPr="001F603D">
              <w:t xml:space="preserve">viidatakse </w:t>
            </w:r>
            <w:r w:rsidR="00F276A9" w:rsidRPr="001F603D">
              <w:t xml:space="preserve">taotluse küsimuse nr </w:t>
            </w:r>
            <w:r w:rsidR="00342B01" w:rsidRPr="001F603D">
              <w:t>9.2</w:t>
            </w:r>
            <w:r w:rsidR="00F276A9" w:rsidRPr="001F603D">
              <w:t xml:space="preserve"> vastuse</w:t>
            </w:r>
            <w:r w:rsidR="00F276A9">
              <w:t xml:space="preserve"> punktis 4</w:t>
            </w:r>
            <w:r w:rsidR="001F603D">
              <w:t>.</w:t>
            </w:r>
          </w:p>
          <w:p w14:paraId="1CAC9EF4" w14:textId="400AC792" w:rsidR="005967C3" w:rsidRDefault="005967C3" w:rsidP="005967C3">
            <w:pPr>
              <w:pStyle w:val="Standard"/>
              <w:ind w:left="720"/>
              <w:rPr>
                <w:b/>
                <w:bCs/>
              </w:rPr>
            </w:pPr>
          </w:p>
        </w:tc>
      </w:tr>
      <w:tr w:rsidR="00882FDB" w14:paraId="33A7DF61" w14:textId="77777777" w:rsidTr="005C36F0">
        <w:tc>
          <w:tcPr>
            <w:tcW w:w="9628" w:type="dxa"/>
          </w:tcPr>
          <w:p w14:paraId="44FE4E55" w14:textId="77777777" w:rsidR="008161F0" w:rsidRDefault="00882FDB">
            <w:pPr>
              <w:pStyle w:val="Standard"/>
              <w:rPr>
                <w:b/>
                <w:bCs/>
              </w:rPr>
            </w:pPr>
            <w:r>
              <w:rPr>
                <w:b/>
                <w:bCs/>
              </w:rPr>
              <w:lastRenderedPageBreak/>
              <w:t>1</w:t>
            </w:r>
            <w:r w:rsidR="00614698">
              <w:rPr>
                <w:b/>
                <w:bCs/>
              </w:rPr>
              <w:t>0</w:t>
            </w:r>
            <w:r>
              <w:rPr>
                <w:b/>
                <w:bCs/>
              </w:rPr>
              <w:t xml:space="preserve">.2. Kirjeldage </w:t>
            </w:r>
            <w:proofErr w:type="spellStart"/>
            <w:r>
              <w:rPr>
                <w:b/>
                <w:bCs/>
              </w:rPr>
              <w:t>pseudonümi</w:t>
            </w:r>
            <w:r w:rsidR="00806415">
              <w:rPr>
                <w:b/>
                <w:bCs/>
              </w:rPr>
              <w:t>seerimise</w:t>
            </w:r>
            <w:proofErr w:type="spellEnd"/>
            <w:r>
              <w:rPr>
                <w:b/>
                <w:bCs/>
              </w:rPr>
              <w:t xml:space="preserve"> protsessi ja vahendeid</w:t>
            </w:r>
            <w:r w:rsidR="00806415">
              <w:rPr>
                <w:b/>
                <w:bCs/>
              </w:rPr>
              <w:t xml:space="preserve">. </w:t>
            </w:r>
          </w:p>
          <w:p w14:paraId="375EF873" w14:textId="61EFBBA3" w:rsidR="00882FDB" w:rsidRDefault="00806415">
            <w:pPr>
              <w:pStyle w:val="Standard"/>
              <w:rPr>
                <w:b/>
                <w:bCs/>
              </w:rPr>
            </w:pPr>
            <w:r>
              <w:rPr>
                <w:b/>
                <w:bCs/>
              </w:rPr>
              <w:t xml:space="preserve">Kui kasutatakse koodivõtit, siis tuua välja, kes koodivõtit säilitab ja kui kaua säilitab. </w:t>
            </w:r>
          </w:p>
          <w:p w14:paraId="6FDB2054" w14:textId="26CD3ACB" w:rsidR="00426539" w:rsidRDefault="00B623B8">
            <w:pPr>
              <w:pStyle w:val="Standard"/>
              <w:numPr>
                <w:ilvl w:val="0"/>
                <w:numId w:val="25"/>
              </w:numPr>
            </w:pPr>
            <w:proofErr w:type="spellStart"/>
            <w:r w:rsidRPr="00426539">
              <w:t>Ps</w:t>
            </w:r>
            <w:r w:rsidR="00426539">
              <w:t>e</w:t>
            </w:r>
            <w:r w:rsidRPr="00426539">
              <w:t>udonüümimisek</w:t>
            </w:r>
            <w:r w:rsidR="00751435">
              <w:t>s</w:t>
            </w:r>
            <w:proofErr w:type="spellEnd"/>
            <w:r w:rsidRPr="00426539">
              <w:t xml:space="preserve"> kasuta</w:t>
            </w:r>
            <w:r w:rsidR="00751435">
              <w:t>vad TI, TK, SKA ja RR</w:t>
            </w:r>
            <w:r w:rsidRPr="00426539">
              <w:t xml:space="preserve"> koodivõtit, mis seob </w:t>
            </w:r>
            <w:r w:rsidR="00516D62">
              <w:t xml:space="preserve">registriandmete </w:t>
            </w:r>
            <w:r w:rsidRPr="00426539">
              <w:t>pseudokoodi isikukoodiga</w:t>
            </w:r>
            <w:r w:rsidR="00751435">
              <w:t xml:space="preserve">. </w:t>
            </w:r>
            <w:r w:rsidR="00426539" w:rsidRPr="00426539">
              <w:t>Koo</w:t>
            </w:r>
            <w:r w:rsidR="00426539">
              <w:t xml:space="preserve">divõtme loob </w:t>
            </w:r>
            <w:r w:rsidR="00B814D5">
              <w:t>TI</w:t>
            </w:r>
            <w:r w:rsidR="00426539">
              <w:t xml:space="preserve"> ja edastab selle </w:t>
            </w:r>
            <w:proofErr w:type="spellStart"/>
            <w:r w:rsidR="00B814D5">
              <w:t>TK</w:t>
            </w:r>
            <w:r w:rsidR="00426539">
              <w:t>le</w:t>
            </w:r>
            <w:proofErr w:type="spellEnd"/>
            <w:r w:rsidR="009A0598">
              <w:t>,</w:t>
            </w:r>
            <w:r w:rsidR="00426539">
              <w:t xml:space="preserve"> </w:t>
            </w:r>
            <w:proofErr w:type="spellStart"/>
            <w:r w:rsidR="00D0157D">
              <w:t>SKAle</w:t>
            </w:r>
            <w:proofErr w:type="spellEnd"/>
            <w:r w:rsidR="009A0598">
              <w:t xml:space="preserve"> ja </w:t>
            </w:r>
            <w:proofErr w:type="spellStart"/>
            <w:r w:rsidR="009A0598">
              <w:t>RRle</w:t>
            </w:r>
            <w:proofErr w:type="spellEnd"/>
          </w:p>
          <w:p w14:paraId="0A158FA2" w14:textId="1E2089E7" w:rsidR="00426539" w:rsidRDefault="00C91989" w:rsidP="00B623B8">
            <w:pPr>
              <w:pStyle w:val="Standard"/>
              <w:numPr>
                <w:ilvl w:val="0"/>
                <w:numId w:val="25"/>
              </w:numPr>
            </w:pPr>
            <w:r>
              <w:t xml:space="preserve">Koodivõtit võib olla vaja andmepäringute kontrollimiseks ja täpsustamiseks, kui andmepäringus oli viga. Vead päringus ilmnevad </w:t>
            </w:r>
            <w:r w:rsidR="00B57056">
              <w:t xml:space="preserve">analüüsi käigus, kui märgatakse ebakõla mõne andmevälja väärtustes. Selliste päringuvigade </w:t>
            </w:r>
            <w:r w:rsidR="00051815">
              <w:t xml:space="preserve">parandamiseks võib olla vaja koodivõtit kasutada ka pärast esialgse päringu tegemist. </w:t>
            </w:r>
            <w:r w:rsidR="00190D10">
              <w:t xml:space="preserve">TK, SKA ja RR kustutavad koodivõtme kaks kuud pärast andmete edastamist </w:t>
            </w:r>
            <w:proofErr w:type="spellStart"/>
            <w:r w:rsidR="00190D10">
              <w:t>Centarile</w:t>
            </w:r>
            <w:proofErr w:type="spellEnd"/>
            <w:r w:rsidR="00190D10">
              <w:t xml:space="preserve"> (eeldatavalt </w:t>
            </w:r>
            <w:r w:rsidR="00AA52E9">
              <w:t>III kvartal 2025)</w:t>
            </w:r>
            <w:r w:rsidR="00DE42AB">
              <w:t>, TI hoiab koodivõtit uuri</w:t>
            </w:r>
            <w:r w:rsidR="00485B06">
              <w:t>ngu lõpuni (eeldatavalt II kvartal 2026)</w:t>
            </w:r>
          </w:p>
          <w:p w14:paraId="23C0B9E2" w14:textId="2B7D92CE" w:rsidR="005967C3" w:rsidRPr="00426539" w:rsidRDefault="00981AD6" w:rsidP="00626735">
            <w:pPr>
              <w:pStyle w:val="Standard"/>
              <w:numPr>
                <w:ilvl w:val="0"/>
                <w:numId w:val="25"/>
              </w:numPr>
            </w:pPr>
            <w:r>
              <w:t xml:space="preserve">Küsitluse andmed </w:t>
            </w:r>
            <w:proofErr w:type="spellStart"/>
            <w:r w:rsidR="00E94B1E">
              <w:t>pseudonüümib</w:t>
            </w:r>
            <w:proofErr w:type="spellEnd"/>
            <w:r w:rsidR="00E94B1E">
              <w:t xml:space="preserve"> </w:t>
            </w:r>
            <w:proofErr w:type="spellStart"/>
            <w:r w:rsidR="00145080">
              <w:t>Centar</w:t>
            </w:r>
            <w:proofErr w:type="spellEnd"/>
            <w:r w:rsidR="00D00E98">
              <w:t>,</w:t>
            </w:r>
            <w:r w:rsidR="00013749">
              <w:t xml:space="preserve"> </w:t>
            </w:r>
            <w:r w:rsidR="00D00E98">
              <w:t>k</w:t>
            </w:r>
            <w:r w:rsidR="00013749">
              <w:t xml:space="preserve">asutades </w:t>
            </w:r>
            <w:proofErr w:type="spellStart"/>
            <w:r w:rsidR="00013749">
              <w:t>RRi</w:t>
            </w:r>
            <w:proofErr w:type="spellEnd"/>
            <w:r w:rsidR="00013749">
              <w:t xml:space="preserve"> loodud küsitl</w:t>
            </w:r>
            <w:r w:rsidR="005231D3">
              <w:t xml:space="preserve">use pseudokoodi </w:t>
            </w:r>
            <w:r w:rsidR="00013749">
              <w:t xml:space="preserve">– </w:t>
            </w:r>
            <w:r w:rsidR="005231D3">
              <w:t xml:space="preserve">registriandmete </w:t>
            </w:r>
            <w:r w:rsidR="00013749">
              <w:t xml:space="preserve">pseudokoodi võtit. </w:t>
            </w:r>
            <w:r w:rsidR="00D00E98">
              <w:t>RR edasta</w:t>
            </w:r>
            <w:r w:rsidR="00730DEE">
              <w:t>b</w:t>
            </w:r>
            <w:r w:rsidR="00D00E98">
              <w:t xml:space="preserve"> </w:t>
            </w:r>
            <w:proofErr w:type="spellStart"/>
            <w:r w:rsidR="00730DEE">
              <w:t>Cen</w:t>
            </w:r>
            <w:r w:rsidR="003C1AA5">
              <w:t>t</w:t>
            </w:r>
            <w:r w:rsidR="00730DEE">
              <w:t>arile</w:t>
            </w:r>
            <w:proofErr w:type="spellEnd"/>
            <w:r w:rsidR="00730DEE">
              <w:t xml:space="preserve"> küsitluse andmete kogumiseks </w:t>
            </w:r>
            <w:r w:rsidR="00D00E98">
              <w:t>küsitluse kont</w:t>
            </w:r>
            <w:r w:rsidR="003C3194">
              <w:t>a</w:t>
            </w:r>
            <w:r w:rsidR="00D00E98">
              <w:t>ktandme</w:t>
            </w:r>
            <w:r w:rsidR="00730DEE">
              <w:t>d</w:t>
            </w:r>
            <w:r w:rsidR="00D00E98">
              <w:t xml:space="preserve"> </w:t>
            </w:r>
            <w:r w:rsidR="00730DEE">
              <w:t xml:space="preserve">koos </w:t>
            </w:r>
            <w:r w:rsidR="00D00E98">
              <w:t>küsitletavate</w:t>
            </w:r>
            <w:r w:rsidR="00566096">
              <w:t xml:space="preserve"> </w:t>
            </w:r>
            <w:r w:rsidR="00CB37D6">
              <w:t>küsitluse</w:t>
            </w:r>
            <w:r w:rsidR="00566096">
              <w:t>kood</w:t>
            </w:r>
            <w:r w:rsidR="00730DEE">
              <w:t>iga</w:t>
            </w:r>
            <w:r w:rsidR="00DE74A4">
              <w:t xml:space="preserve">. </w:t>
            </w:r>
            <w:r w:rsidR="002651CB">
              <w:t xml:space="preserve">Pärast küsitluse toimumist kustutab </w:t>
            </w:r>
            <w:proofErr w:type="spellStart"/>
            <w:r w:rsidR="002651CB">
              <w:t>Centar</w:t>
            </w:r>
            <w:proofErr w:type="spellEnd"/>
            <w:r w:rsidR="002651CB">
              <w:t xml:space="preserve"> andmetest konta</w:t>
            </w:r>
            <w:r w:rsidR="00195A82">
              <w:t>k</w:t>
            </w:r>
            <w:r w:rsidR="002651CB">
              <w:t>tandmed</w:t>
            </w:r>
            <w:r w:rsidR="00A76B37">
              <w:t xml:space="preserve"> ja intervjueerimise nõusoleku andmed</w:t>
            </w:r>
            <w:r w:rsidR="002651CB">
              <w:t>, aga säilitab küsitletava</w:t>
            </w:r>
            <w:r w:rsidR="00A76B37">
              <w:t xml:space="preserve"> </w:t>
            </w:r>
            <w:r w:rsidR="00CB37D6">
              <w:t>küsitluse</w:t>
            </w:r>
            <w:r w:rsidR="00A76B37">
              <w:t>koodi. Küsitlusele vastanu</w:t>
            </w:r>
            <w:r w:rsidR="00D979E9">
              <w:t xml:space="preserve">te küsitletavate koodid saadab </w:t>
            </w:r>
            <w:proofErr w:type="spellStart"/>
            <w:r w:rsidR="00D979E9">
              <w:t>Centar</w:t>
            </w:r>
            <w:proofErr w:type="spellEnd"/>
            <w:r w:rsidR="00D979E9">
              <w:t xml:space="preserve"> </w:t>
            </w:r>
            <w:proofErr w:type="spellStart"/>
            <w:r w:rsidR="00D979E9">
              <w:t>RR-ile</w:t>
            </w:r>
            <w:proofErr w:type="spellEnd"/>
            <w:r w:rsidR="00D979E9">
              <w:t xml:space="preserve">. RR saadab vastu küsitletavate koodi-pseudokoodi võtme. </w:t>
            </w:r>
            <w:proofErr w:type="spellStart"/>
            <w:r w:rsidR="00D979E9">
              <w:t>Centar</w:t>
            </w:r>
            <w:proofErr w:type="spellEnd"/>
            <w:r w:rsidR="00D979E9">
              <w:t xml:space="preserve"> asendab küsitluse andmetes küs</w:t>
            </w:r>
            <w:r w:rsidR="009127C8">
              <w:t>i</w:t>
            </w:r>
            <w:r w:rsidR="00D979E9">
              <w:t>tletava koodi pseud</w:t>
            </w:r>
            <w:r w:rsidR="004C3C80">
              <w:t>o</w:t>
            </w:r>
            <w:r w:rsidR="00D979E9">
              <w:t xml:space="preserve">koodiga. </w:t>
            </w:r>
            <w:proofErr w:type="spellStart"/>
            <w:r w:rsidR="007A2E02">
              <w:t>Centari</w:t>
            </w:r>
            <w:proofErr w:type="spellEnd"/>
            <w:r w:rsidR="007A2E02">
              <w:t xml:space="preserve"> kasutus</w:t>
            </w:r>
            <w:r w:rsidR="004C3C80">
              <w:t>se</w:t>
            </w:r>
            <w:r w:rsidR="007A2E02">
              <w:t xml:space="preserve"> </w:t>
            </w:r>
            <w:r w:rsidR="004C3C80">
              <w:t xml:space="preserve">jäävad </w:t>
            </w:r>
            <w:r w:rsidR="007A2E02">
              <w:t xml:space="preserve">pseudonüümitud </w:t>
            </w:r>
            <w:r w:rsidR="000F36CF">
              <w:t>küsitluse ja registri</w:t>
            </w:r>
            <w:r w:rsidR="007A2E02">
              <w:t>andmed</w:t>
            </w:r>
            <w:r w:rsidR="000F36CF">
              <w:t xml:space="preserve">. </w:t>
            </w:r>
            <w:r w:rsidR="004C3C80">
              <w:t>Pseud</w:t>
            </w:r>
            <w:r w:rsidR="003F77C8">
              <w:t>o</w:t>
            </w:r>
            <w:r w:rsidR="004C3C80">
              <w:t xml:space="preserve">koodi-küsitluse koodi võtme kustutavad RR ja </w:t>
            </w:r>
            <w:proofErr w:type="spellStart"/>
            <w:r w:rsidR="004C3C80">
              <w:t>Centar</w:t>
            </w:r>
            <w:proofErr w:type="spellEnd"/>
            <w:r w:rsidR="004C3C80">
              <w:t xml:space="preserve"> </w:t>
            </w:r>
            <w:r w:rsidR="00235F9F">
              <w:t>ka</w:t>
            </w:r>
            <w:r w:rsidR="007E4206">
              <w:t>ks</w:t>
            </w:r>
            <w:r w:rsidR="00235F9F">
              <w:t xml:space="preserve"> kuu</w:t>
            </w:r>
            <w:r w:rsidR="007E4206">
              <w:t>d</w:t>
            </w:r>
            <w:r w:rsidR="00235F9F">
              <w:t xml:space="preserve"> pärast </w:t>
            </w:r>
            <w:proofErr w:type="spellStart"/>
            <w:r w:rsidR="00235F9F">
              <w:t>pseudonüümimist</w:t>
            </w:r>
            <w:proofErr w:type="spellEnd"/>
            <w:r w:rsidR="00235F9F">
              <w:t xml:space="preserve"> (eeldatavalt III kvartalis 2025)</w:t>
            </w:r>
            <w:r w:rsidR="001067B6">
              <w:t xml:space="preserve">, see annab võimaluse analüüsi käigus ilmnenud vigade korral </w:t>
            </w:r>
            <w:r w:rsidR="00BC5B20">
              <w:t>korrigeerida võtme vigasest rakendamisest tulenevaid probleeme.</w:t>
            </w:r>
            <w:r w:rsidR="001067B6">
              <w:t xml:space="preserve"> </w:t>
            </w:r>
          </w:p>
        </w:tc>
      </w:tr>
      <w:tr w:rsidR="005C36F0" w14:paraId="5F305A7D" w14:textId="77777777" w:rsidTr="005C36F0">
        <w:tc>
          <w:tcPr>
            <w:tcW w:w="9628" w:type="dxa"/>
          </w:tcPr>
          <w:p w14:paraId="5AE55871" w14:textId="52166440" w:rsidR="008161F0" w:rsidRDefault="005C36F0" w:rsidP="00E20D1D">
            <w:pPr>
              <w:pStyle w:val="Standard"/>
              <w:rPr>
                <w:b/>
                <w:bCs/>
              </w:rPr>
            </w:pPr>
            <w:r>
              <w:rPr>
                <w:b/>
                <w:bCs/>
              </w:rPr>
              <w:t>1</w:t>
            </w:r>
            <w:r w:rsidR="00614698">
              <w:rPr>
                <w:b/>
                <w:bCs/>
              </w:rPr>
              <w:t>0</w:t>
            </w:r>
            <w:r>
              <w:rPr>
                <w:b/>
                <w:bCs/>
              </w:rPr>
              <w:t>.</w:t>
            </w:r>
            <w:r w:rsidR="00614698">
              <w:rPr>
                <w:b/>
                <w:bCs/>
              </w:rPr>
              <w:t>3</w:t>
            </w:r>
            <w:r>
              <w:rPr>
                <w:b/>
                <w:bCs/>
              </w:rPr>
              <w:t xml:space="preserve">. </w:t>
            </w:r>
            <w:r w:rsidR="00614698">
              <w:rPr>
                <w:b/>
                <w:bCs/>
              </w:rPr>
              <w:t xml:space="preserve">Tooge välja </w:t>
            </w:r>
            <w:proofErr w:type="spellStart"/>
            <w:r w:rsidR="00614698">
              <w:rPr>
                <w:b/>
                <w:bCs/>
              </w:rPr>
              <w:t>p</w:t>
            </w:r>
            <w:r w:rsidR="00B34316">
              <w:rPr>
                <w:b/>
                <w:bCs/>
              </w:rPr>
              <w:t>seudon</w:t>
            </w:r>
            <w:r w:rsidR="00614698">
              <w:rPr>
                <w:b/>
                <w:bCs/>
              </w:rPr>
              <w:t>ü</w:t>
            </w:r>
            <w:r w:rsidR="00B34316">
              <w:rPr>
                <w:b/>
                <w:bCs/>
              </w:rPr>
              <w:t>mi</w:t>
            </w:r>
            <w:r w:rsidR="008161F0">
              <w:rPr>
                <w:b/>
                <w:bCs/>
              </w:rPr>
              <w:t>seeritud</w:t>
            </w:r>
            <w:proofErr w:type="spellEnd"/>
            <w:r w:rsidR="00B34316">
              <w:rPr>
                <w:b/>
                <w:bCs/>
              </w:rPr>
              <w:t xml:space="preserve"> andmete säilitamise aeg ja põhjendus. </w:t>
            </w:r>
          </w:p>
          <w:p w14:paraId="1F044680" w14:textId="6A4A1C69" w:rsidR="005C36F0" w:rsidRDefault="00806415" w:rsidP="00E20D1D">
            <w:pPr>
              <w:pStyle w:val="Standard"/>
              <w:rPr>
                <w:b/>
                <w:bCs/>
              </w:rPr>
            </w:pPr>
            <w:r>
              <w:rPr>
                <w:b/>
                <w:bCs/>
              </w:rPr>
              <w:t xml:space="preserve">Kui andmeid ei </w:t>
            </w:r>
            <w:proofErr w:type="spellStart"/>
            <w:r>
              <w:rPr>
                <w:b/>
                <w:bCs/>
              </w:rPr>
              <w:t>pseudonü</w:t>
            </w:r>
            <w:r w:rsidR="00CC0A20">
              <w:rPr>
                <w:b/>
                <w:bCs/>
              </w:rPr>
              <w:t>miseer</w:t>
            </w:r>
            <w:r>
              <w:rPr>
                <w:b/>
                <w:bCs/>
              </w:rPr>
              <w:t>ita</w:t>
            </w:r>
            <w:proofErr w:type="spellEnd"/>
            <w:r>
              <w:rPr>
                <w:b/>
                <w:bCs/>
              </w:rPr>
              <w:t xml:space="preserve">, siis tuua välja </w:t>
            </w:r>
            <w:r w:rsidR="00CC0A20">
              <w:rPr>
                <w:b/>
                <w:bCs/>
              </w:rPr>
              <w:t>andmete</w:t>
            </w:r>
            <w:r>
              <w:rPr>
                <w:b/>
                <w:bCs/>
              </w:rPr>
              <w:t xml:space="preserve"> kustutamise tähtaeg. </w:t>
            </w:r>
          </w:p>
          <w:p w14:paraId="661DC40D" w14:textId="037E488D" w:rsidR="00B34316" w:rsidRDefault="00B34316" w:rsidP="00B34316">
            <w:pPr>
              <w:pStyle w:val="Standard"/>
              <w:rPr>
                <w:i/>
                <w:iCs/>
                <w:sz w:val="18"/>
                <w:szCs w:val="18"/>
              </w:rPr>
            </w:pPr>
            <w:r>
              <w:rPr>
                <w:i/>
                <w:iCs/>
                <w:sz w:val="18"/>
                <w:szCs w:val="18"/>
              </w:rPr>
              <w:t xml:space="preserve">Vähemalt kvartali ja aasta täpsusega. </w:t>
            </w:r>
          </w:p>
          <w:p w14:paraId="11F62A8A" w14:textId="41AB11F9" w:rsidR="00B34316" w:rsidRDefault="00DC3973" w:rsidP="00DC3973">
            <w:pPr>
              <w:pStyle w:val="Standard"/>
              <w:numPr>
                <w:ilvl w:val="0"/>
                <w:numId w:val="26"/>
              </w:numPr>
            </w:pPr>
            <w:r>
              <w:t>Ühendatud registriandmed – kustutatakse pärast uuringu lõppu (</w:t>
            </w:r>
            <w:r w:rsidR="008C31AD">
              <w:t xml:space="preserve">eeldatavalt </w:t>
            </w:r>
            <w:r>
              <w:t>II kvartal 2026)</w:t>
            </w:r>
          </w:p>
          <w:p w14:paraId="0277BFAC" w14:textId="3A0AD57E" w:rsidR="003C74F5" w:rsidRDefault="00A671D0" w:rsidP="00DC3973">
            <w:pPr>
              <w:pStyle w:val="Standard"/>
              <w:numPr>
                <w:ilvl w:val="0"/>
                <w:numId w:val="26"/>
              </w:numPr>
            </w:pPr>
            <w:r>
              <w:t>Küsitluse andmed –</w:t>
            </w:r>
            <w:r w:rsidR="00626735">
              <w:t xml:space="preserve"> </w:t>
            </w:r>
            <w:r>
              <w:t xml:space="preserve">kustutatakse pärast </w:t>
            </w:r>
            <w:r w:rsidR="00626735">
              <w:t>uuringu lõppu</w:t>
            </w:r>
            <w:r>
              <w:t xml:space="preserve"> </w:t>
            </w:r>
            <w:r w:rsidR="00626735">
              <w:t>(eeldatavalt II kvartal 2026)</w:t>
            </w:r>
            <w:r w:rsidR="00F90A20">
              <w:t xml:space="preserve">, </w:t>
            </w:r>
          </w:p>
          <w:p w14:paraId="05B32362" w14:textId="7F4FB847" w:rsidR="00E816FE" w:rsidRDefault="00E816FE" w:rsidP="00DC3973">
            <w:pPr>
              <w:pStyle w:val="Standard"/>
              <w:numPr>
                <w:ilvl w:val="0"/>
                <w:numId w:val="26"/>
              </w:numPr>
            </w:pPr>
            <w:r>
              <w:t>Intervjuude kontakteerumise andmestik kustutatakse pärast intervjuude toimumist</w:t>
            </w:r>
            <w:r w:rsidR="00626735">
              <w:t xml:space="preserve">, </w:t>
            </w:r>
            <w:r w:rsidR="00704507">
              <w:t>helisalvestised kustutatakse pärast transkribeerimist</w:t>
            </w:r>
            <w:r w:rsidR="00BE22D4">
              <w:t>, anonüümsed transkriptsioonid kustutatakse pärast uuringu lõppu (eeldatavalt II kvartal 2026)</w:t>
            </w:r>
          </w:p>
          <w:p w14:paraId="234668D4" w14:textId="750331CE" w:rsidR="000C3BFC" w:rsidRDefault="003C74F5" w:rsidP="00B814D5">
            <w:pPr>
              <w:pStyle w:val="Standard"/>
              <w:numPr>
                <w:ilvl w:val="0"/>
                <w:numId w:val="26"/>
              </w:numPr>
              <w:rPr>
                <w:b/>
                <w:bCs/>
              </w:rPr>
            </w:pPr>
            <w:r>
              <w:t>Statist</w:t>
            </w:r>
            <w:r w:rsidR="00754948">
              <w:t>ikaameti riikliku statistika jaoks kogutud pseudonüümitud küsitluse andmestik</w:t>
            </w:r>
            <w:r w:rsidR="00077644">
              <w:t xml:space="preserve">ke ei looda käesoleva uuringu tarbeks ja nende säilitamine toimub </w:t>
            </w:r>
            <w:r w:rsidR="005B156B">
              <w:t>riikliku statistika reeglite alusel.</w:t>
            </w:r>
            <w:r w:rsidR="000441EA">
              <w:t xml:space="preserve"> </w:t>
            </w:r>
            <w:proofErr w:type="spellStart"/>
            <w:r w:rsidR="000441EA">
              <w:t>Centari</w:t>
            </w:r>
            <w:proofErr w:type="spellEnd"/>
            <w:r w:rsidR="000441EA">
              <w:t xml:space="preserve"> ligipääs andmestikele lõppeb uuringu lõppedes (eeldatavalt II kvartal 2026</w:t>
            </w:r>
            <w:r w:rsidR="00DE4416">
              <w:t>)</w:t>
            </w:r>
            <w:r w:rsidR="001F603D">
              <w:t>.</w:t>
            </w:r>
            <w:ins w:id="223" w:author="Epp Kallaste" w:date="2025-03-31T11:10:00Z" w16du:dateUtc="2025-03-31T08:10:00Z">
              <w:r w:rsidR="005B6075">
                <w:t xml:space="preserve"> Statistikaameti </w:t>
              </w:r>
              <w:r w:rsidR="00F7506C">
                <w:t xml:space="preserve">MTA andmete analüüsiks ei looda eraldi ligipääsu </w:t>
              </w:r>
              <w:proofErr w:type="spellStart"/>
              <w:r w:rsidR="00F7506C">
                <w:t>Centarile</w:t>
              </w:r>
              <w:proofErr w:type="spellEnd"/>
              <w:r w:rsidR="00F7506C">
                <w:t xml:space="preserve">, andmeid analüüsib </w:t>
              </w:r>
            </w:ins>
            <w:ins w:id="224" w:author="Epp Kallaste" w:date="2025-03-31T11:11:00Z" w16du:dateUtc="2025-03-31T08:11:00Z">
              <w:r w:rsidR="00F7506C">
                <w:t xml:space="preserve">Statistikaamet ning säilitab vastavalt riikliku statistika </w:t>
              </w:r>
              <w:r w:rsidR="002A28B1">
                <w:t xml:space="preserve">tegemise </w:t>
              </w:r>
              <w:r w:rsidR="00F7506C">
                <w:t xml:space="preserve">reeglitele. </w:t>
              </w:r>
            </w:ins>
          </w:p>
        </w:tc>
      </w:tr>
    </w:tbl>
    <w:p w14:paraId="1DEAC3EA" w14:textId="77777777" w:rsidR="005C36F0" w:rsidRDefault="005C36F0">
      <w:pPr>
        <w:pStyle w:val="Standard"/>
        <w:rPr>
          <w:b/>
          <w:bCs/>
        </w:rPr>
      </w:pPr>
    </w:p>
    <w:tbl>
      <w:tblPr>
        <w:tblStyle w:val="Kontuurtabel"/>
        <w:tblW w:w="0" w:type="auto"/>
        <w:tblLook w:val="04A0" w:firstRow="1" w:lastRow="0" w:firstColumn="1" w:lastColumn="0" w:noHBand="0" w:noVBand="1"/>
      </w:tblPr>
      <w:tblGrid>
        <w:gridCol w:w="3655"/>
        <w:gridCol w:w="5973"/>
      </w:tblGrid>
      <w:tr w:rsidR="00882FDB" w14:paraId="7CE0EB15" w14:textId="77777777" w:rsidTr="00882FDB">
        <w:tc>
          <w:tcPr>
            <w:tcW w:w="4814" w:type="dxa"/>
          </w:tcPr>
          <w:p w14:paraId="24740A8B" w14:textId="20D64ACF" w:rsidR="00882FDB" w:rsidRDefault="00882FDB">
            <w:pPr>
              <w:pStyle w:val="Standard"/>
              <w:rPr>
                <w:b/>
                <w:bCs/>
              </w:rPr>
            </w:pPr>
            <w:r>
              <w:rPr>
                <w:b/>
                <w:bCs/>
              </w:rPr>
              <w:t>1</w:t>
            </w:r>
            <w:r w:rsidR="00806415">
              <w:rPr>
                <w:b/>
                <w:bCs/>
              </w:rPr>
              <w:t>1</w:t>
            </w:r>
            <w:r>
              <w:rPr>
                <w:b/>
                <w:bCs/>
              </w:rPr>
              <w:t>. Kas andmesubjekti teavitatakse isikuandmete töötlemisest?</w:t>
            </w:r>
          </w:p>
          <w:p w14:paraId="749F9E7E" w14:textId="5E914EBE" w:rsidR="0069169B" w:rsidRPr="0069169B" w:rsidRDefault="0069169B">
            <w:pPr>
              <w:pStyle w:val="Standard"/>
              <w:rPr>
                <w:b/>
                <w:bCs/>
                <w:i/>
                <w:iCs/>
                <w:sz w:val="16"/>
                <w:szCs w:val="16"/>
              </w:rPr>
            </w:pPr>
            <w:r>
              <w:rPr>
                <w:b/>
                <w:bCs/>
                <w:i/>
                <w:iCs/>
                <w:sz w:val="16"/>
                <w:szCs w:val="16"/>
              </w:rPr>
              <w:t>Jah/ei</w:t>
            </w:r>
          </w:p>
        </w:tc>
        <w:tc>
          <w:tcPr>
            <w:tcW w:w="4814" w:type="dxa"/>
          </w:tcPr>
          <w:p w14:paraId="2A904CD9" w14:textId="77EC8B9D" w:rsidR="00882FDB" w:rsidRPr="00882FDB" w:rsidRDefault="008B1CE7">
            <w:pPr>
              <w:pStyle w:val="Standard"/>
            </w:pPr>
            <w:r>
              <w:t>Jah</w:t>
            </w:r>
          </w:p>
        </w:tc>
      </w:tr>
      <w:tr w:rsidR="00882FDB" w14:paraId="08311687" w14:textId="77777777" w:rsidTr="00882FDB">
        <w:tc>
          <w:tcPr>
            <w:tcW w:w="4814" w:type="dxa"/>
          </w:tcPr>
          <w:p w14:paraId="5BA7850E" w14:textId="2A01331C" w:rsidR="00882FDB" w:rsidRDefault="00882FDB">
            <w:pPr>
              <w:pStyle w:val="Standard"/>
              <w:rPr>
                <w:b/>
                <w:bCs/>
              </w:rPr>
            </w:pPr>
            <w:r>
              <w:rPr>
                <w:b/>
                <w:bCs/>
              </w:rPr>
              <w:t>1</w:t>
            </w:r>
            <w:r w:rsidR="00806415">
              <w:rPr>
                <w:b/>
                <w:bCs/>
              </w:rPr>
              <w:t>1</w:t>
            </w:r>
            <w:r>
              <w:rPr>
                <w:b/>
                <w:bCs/>
              </w:rPr>
              <w:t>.1. Kui vastasite ei, siis palun põhjenda</w:t>
            </w:r>
            <w:r w:rsidR="00806415">
              <w:rPr>
                <w:b/>
                <w:bCs/>
              </w:rPr>
              <w:t>ge</w:t>
            </w:r>
            <w:r w:rsidR="008555A7">
              <w:rPr>
                <w:rStyle w:val="Allmrkuseviide"/>
                <w:b/>
                <w:bCs/>
              </w:rPr>
              <w:footnoteReference w:id="11"/>
            </w:r>
          </w:p>
        </w:tc>
        <w:tc>
          <w:tcPr>
            <w:tcW w:w="4814" w:type="dxa"/>
          </w:tcPr>
          <w:p w14:paraId="44A850D0" w14:textId="77777777" w:rsidR="00882FDB" w:rsidRDefault="00882FDB">
            <w:pPr>
              <w:pStyle w:val="Standard"/>
              <w:rPr>
                <w:b/>
                <w:bCs/>
              </w:rPr>
            </w:pPr>
          </w:p>
        </w:tc>
      </w:tr>
      <w:tr w:rsidR="00882FDB" w14:paraId="0138D1A8" w14:textId="77777777" w:rsidTr="00882FDB">
        <w:tc>
          <w:tcPr>
            <w:tcW w:w="4814" w:type="dxa"/>
          </w:tcPr>
          <w:p w14:paraId="5E3A0026" w14:textId="5DA824EC" w:rsidR="00882FDB" w:rsidRDefault="008555A7">
            <w:pPr>
              <w:pStyle w:val="Standard"/>
              <w:rPr>
                <w:b/>
                <w:bCs/>
              </w:rPr>
            </w:pPr>
            <w:r>
              <w:rPr>
                <w:b/>
                <w:bCs/>
              </w:rPr>
              <w:t>1</w:t>
            </w:r>
            <w:r w:rsidR="00806415">
              <w:rPr>
                <w:b/>
                <w:bCs/>
              </w:rPr>
              <w:t>1</w:t>
            </w:r>
            <w:r>
              <w:rPr>
                <w:b/>
                <w:bCs/>
              </w:rPr>
              <w:t xml:space="preserve">.2. Kui vastasite jah, siis kirjeldage, kuidas teavitatakse. </w:t>
            </w:r>
          </w:p>
        </w:tc>
        <w:tc>
          <w:tcPr>
            <w:tcW w:w="4814" w:type="dxa"/>
          </w:tcPr>
          <w:p w14:paraId="191FF552" w14:textId="77777777" w:rsidR="00834383" w:rsidRDefault="00834383" w:rsidP="00834383">
            <w:pPr>
              <w:pStyle w:val="Standard"/>
            </w:pPr>
            <w:r>
              <w:t xml:space="preserve">Uuringu erinevates osades teavitatakse inimesi erinevalt. </w:t>
            </w:r>
          </w:p>
          <w:p w14:paraId="7A13163D" w14:textId="77777777" w:rsidR="00834383" w:rsidRDefault="00834383" w:rsidP="00834383">
            <w:pPr>
              <w:pStyle w:val="Standard"/>
            </w:pPr>
          </w:p>
          <w:p w14:paraId="49491EFE" w14:textId="44D758D7" w:rsidR="00834383" w:rsidRDefault="00834383" w:rsidP="00834383">
            <w:pPr>
              <w:pStyle w:val="Standard"/>
            </w:pPr>
            <w:r>
              <w:t xml:space="preserve">Vastutava töötleja veebilehel teavitatakse avalikkust </w:t>
            </w:r>
            <w:r>
              <w:lastRenderedPageBreak/>
              <w:t xml:space="preserve">laiemalt uuringu tegemisest, sh nende andmete analüüsimisest, mille puhul pole võimalik üksikisikuid nende andmete töötlemisest teavitada ja nende nõusolekut andmete töötlemiseks küsida. See on registriandmete ühendamisel ja ühendatud registriandmete analüüsimisel, isikute kontaktandmete kasutamisel küsitluse tegemiseks kontakteerumisel. </w:t>
            </w:r>
          </w:p>
          <w:p w14:paraId="1536C16E" w14:textId="77777777" w:rsidR="00834383" w:rsidRDefault="00834383" w:rsidP="00834383">
            <w:pPr>
              <w:pStyle w:val="Standard"/>
            </w:pPr>
          </w:p>
          <w:p w14:paraId="72249A1A" w14:textId="70A7538D" w:rsidR="00737112" w:rsidRPr="00BC2CA1" w:rsidRDefault="00834383" w:rsidP="00834383">
            <w:pPr>
              <w:pStyle w:val="Standard"/>
            </w:pPr>
            <w:r>
              <w:t>Pärast isikutega kontakteerumist küsitluse läbiviimiseks küsitakse isikutelt luba, et koguda küsitlusandmeid ja neid töödelda. Juhul, kui inimesed ei nõustu, siis järgnevat andmetöötlust ei toimu. Küsitluse lõpus küsitakse omakorda luba, et isikuga kontakteeruda intervjueerimiseks.</w:t>
            </w:r>
          </w:p>
        </w:tc>
      </w:tr>
      <w:tr w:rsidR="008555A7" w14:paraId="2CFD61D9" w14:textId="77777777" w:rsidTr="00882FDB">
        <w:tc>
          <w:tcPr>
            <w:tcW w:w="4814" w:type="dxa"/>
          </w:tcPr>
          <w:p w14:paraId="5B88ECA9" w14:textId="045FDEB2" w:rsidR="008555A7" w:rsidRDefault="008555A7">
            <w:pPr>
              <w:pStyle w:val="Standard"/>
              <w:rPr>
                <w:b/>
                <w:bCs/>
              </w:rPr>
            </w:pPr>
            <w:r>
              <w:rPr>
                <w:b/>
                <w:bCs/>
              </w:rPr>
              <w:lastRenderedPageBreak/>
              <w:t>1</w:t>
            </w:r>
            <w:r w:rsidR="00806415">
              <w:rPr>
                <w:b/>
                <w:bCs/>
              </w:rPr>
              <w:t>1</w:t>
            </w:r>
            <w:r>
              <w:rPr>
                <w:b/>
                <w:bCs/>
              </w:rPr>
              <w:t>.3. Kust on leitavad andmekaitsetingimused</w:t>
            </w:r>
            <w:r>
              <w:rPr>
                <w:rStyle w:val="Allmrkuseviide"/>
                <w:b/>
                <w:bCs/>
              </w:rPr>
              <w:footnoteReference w:id="12"/>
            </w:r>
            <w:r w:rsidR="00767986">
              <w:rPr>
                <w:b/>
                <w:bCs/>
              </w:rPr>
              <w:t>?</w:t>
            </w:r>
          </w:p>
        </w:tc>
        <w:tc>
          <w:tcPr>
            <w:tcW w:w="4814" w:type="dxa"/>
          </w:tcPr>
          <w:p w14:paraId="726A02B8" w14:textId="77777777" w:rsidR="008555A7" w:rsidRDefault="00F2003A">
            <w:pPr>
              <w:pStyle w:val="Standard"/>
              <w:rPr>
                <w:b/>
                <w:bCs/>
              </w:rPr>
            </w:pPr>
            <w:r>
              <w:rPr>
                <w:b/>
                <w:bCs/>
              </w:rPr>
              <w:t>Andmekaitse tingimused on leitavad:</w:t>
            </w:r>
          </w:p>
          <w:p w14:paraId="24242BDB" w14:textId="77777777" w:rsidR="00210951" w:rsidRDefault="008E3B8E" w:rsidP="004207F4">
            <w:pPr>
              <w:pStyle w:val="Standard"/>
            </w:pPr>
            <w:r>
              <w:t>Majandus- ja Kommunikatsiooniministeeriumi</w:t>
            </w:r>
            <w:r w:rsidR="00F243D0">
              <w:t xml:space="preserve"> andmekaitsetingimused on </w:t>
            </w:r>
            <w:r w:rsidR="00210951">
              <w:t>Majandus- ja Kommunikatsiooniministeeriumi</w:t>
            </w:r>
            <w:r w:rsidR="005C2FD7">
              <w:t xml:space="preserve"> veebilehel </w:t>
            </w:r>
            <w:hyperlink r:id="rId17" w:history="1">
              <w:r w:rsidR="00210951" w:rsidRPr="00210951">
                <w:rPr>
                  <w:rStyle w:val="Hperlink"/>
                </w:rPr>
                <w:t>https://www.mkm.ee/ministeerium-uudised-ja-kontakt/isikuandmete-tootlemine</w:t>
              </w:r>
            </w:hyperlink>
          </w:p>
          <w:p w14:paraId="0ED381D2" w14:textId="1824F78A" w:rsidR="004207F4" w:rsidRDefault="005C2FD7" w:rsidP="004207F4">
            <w:pPr>
              <w:pStyle w:val="Standard"/>
            </w:pPr>
            <w:r>
              <w:t xml:space="preserve"> </w:t>
            </w:r>
            <w:r w:rsidR="004207F4">
              <w:t xml:space="preserve">Tööinspektsiooni andmekaitsetingimused on Tööinspektsiooni veebilehel </w:t>
            </w:r>
            <w:hyperlink r:id="rId18" w:history="1">
              <w:r w:rsidR="00F243D0" w:rsidRPr="003C6E28">
                <w:rPr>
                  <w:rStyle w:val="Hperlink"/>
                </w:rPr>
                <w:t>https://www.ti.ee/asutus-uudised-ja-kontaktid/info/isikuandmete-tootlemine</w:t>
              </w:r>
            </w:hyperlink>
            <w:r w:rsidR="00F243D0">
              <w:t xml:space="preserve"> </w:t>
            </w:r>
          </w:p>
          <w:p w14:paraId="16493148" w14:textId="0DABB1DF" w:rsidR="004207F4" w:rsidRDefault="004207F4" w:rsidP="004207F4">
            <w:pPr>
              <w:pStyle w:val="Standard"/>
            </w:pPr>
            <w:r w:rsidRPr="002A4C91">
              <w:t>Statistikaameti relevantsed andmekaitsetingimused esitatakse inimestele küsitlusandmete kogumisel</w:t>
            </w:r>
            <w:r>
              <w:t xml:space="preserve"> ja esitatakse Statistikaameti veebilehel (</w:t>
            </w:r>
            <w:hyperlink r:id="rId19" w:history="1">
              <w:r w:rsidRPr="00A64BE8">
                <w:rPr>
                  <w:rStyle w:val="Hperlink"/>
                </w:rPr>
                <w:t>https://stat.ee/et/statistikaamet/andmekaitse</w:t>
              </w:r>
            </w:hyperlink>
            <w:r>
              <w:t>).</w:t>
            </w:r>
          </w:p>
          <w:p w14:paraId="10F45127" w14:textId="77777777" w:rsidR="004207F4" w:rsidRDefault="004207F4" w:rsidP="004207F4">
            <w:pPr>
              <w:pStyle w:val="Standard"/>
            </w:pPr>
            <w:r>
              <w:t>Sotsiaalkindlustusameti andmekaitse tingimused esitatakse SKA veebilehel (</w:t>
            </w:r>
            <w:hyperlink r:id="rId20" w:history="1">
              <w:r w:rsidRPr="00A64BE8">
                <w:rPr>
                  <w:rStyle w:val="Hperlink"/>
                </w:rPr>
                <w:t>https://sotsiaalkindlustusamet.ee/asutus-uudised-ja-kontakt/praktiline-teave/isikuandmete-tootlemine</w:t>
              </w:r>
            </w:hyperlink>
            <w:r>
              <w:t>).</w:t>
            </w:r>
          </w:p>
          <w:p w14:paraId="65C21BB5" w14:textId="10B1EA79" w:rsidR="00210951" w:rsidRDefault="0065334A" w:rsidP="004207F4">
            <w:pPr>
              <w:pStyle w:val="Standard"/>
            </w:pPr>
            <w:r>
              <w:t>Töötukassa andmekaitsetingimused esitatakse Töötukassa veebilehel</w:t>
            </w:r>
            <w:r w:rsidR="00B44ABA">
              <w:t xml:space="preserve"> (</w:t>
            </w:r>
            <w:hyperlink r:id="rId21" w:history="1">
              <w:r w:rsidR="00B44ABA" w:rsidRPr="005A0201">
                <w:rPr>
                  <w:rStyle w:val="Hperlink"/>
                </w:rPr>
                <w:t>https://www.tootukassa.ee/et/andmekaitsetingimused/eesti-tootukassa-andmekaitsetingimused</w:t>
              </w:r>
            </w:hyperlink>
            <w:r w:rsidR="00B44ABA">
              <w:t xml:space="preserve">) </w:t>
            </w:r>
          </w:p>
          <w:p w14:paraId="3B0BA5AE" w14:textId="1AB325E9" w:rsidR="005C2FD7" w:rsidRPr="002A4C91" w:rsidRDefault="005C2FD7" w:rsidP="004207F4">
            <w:pPr>
              <w:pStyle w:val="Standard"/>
            </w:pPr>
            <w:proofErr w:type="spellStart"/>
            <w:r>
              <w:t>Centari</w:t>
            </w:r>
            <w:proofErr w:type="spellEnd"/>
            <w:r>
              <w:t xml:space="preserve"> andmekaitsetingimused on </w:t>
            </w:r>
            <w:proofErr w:type="spellStart"/>
            <w:r>
              <w:t>Centari</w:t>
            </w:r>
            <w:proofErr w:type="spellEnd"/>
            <w:r>
              <w:t xml:space="preserve"> veebilehel </w:t>
            </w:r>
            <w:hyperlink r:id="rId22" w:history="1">
              <w:r w:rsidR="00214D16" w:rsidRPr="003C6E28">
                <w:rPr>
                  <w:rStyle w:val="Hperlink"/>
                </w:rPr>
                <w:t>https://centar.ee/andmekaitsetingimused</w:t>
              </w:r>
            </w:hyperlink>
            <w:r w:rsidR="00214D16">
              <w:t xml:space="preserve"> </w:t>
            </w:r>
          </w:p>
          <w:p w14:paraId="2EEBF406" w14:textId="5BE5B11E" w:rsidR="00F2003A" w:rsidRDefault="00214D16" w:rsidP="004207F4">
            <w:pPr>
              <w:pStyle w:val="Standard"/>
              <w:rPr>
                <w:b/>
                <w:bCs/>
              </w:rPr>
            </w:pPr>
            <w:r>
              <w:t>Küsitluse</w:t>
            </w:r>
            <w:r w:rsidR="004207F4" w:rsidRPr="002A4C91">
              <w:t xml:space="preserve"> andmekaitse tingimused </w:t>
            </w:r>
            <w:r>
              <w:t xml:space="preserve">kirjeldatakse küsitluse </w:t>
            </w:r>
            <w:r w:rsidR="005F1801">
              <w:t>alguses</w:t>
            </w:r>
            <w:r w:rsidR="004207F4">
              <w:t xml:space="preserve"> (vt lisatud manus</w:t>
            </w:r>
            <w:r w:rsidR="005F1801">
              <w:t xml:space="preserve"> </w:t>
            </w:r>
            <w:r w:rsidR="004207F4">
              <w:t>taotlusele).</w:t>
            </w:r>
          </w:p>
        </w:tc>
      </w:tr>
    </w:tbl>
    <w:p w14:paraId="320FDF58" w14:textId="77777777" w:rsidR="005C36F0" w:rsidRDefault="005C36F0">
      <w:pPr>
        <w:pStyle w:val="Standard"/>
        <w:rPr>
          <w:b/>
          <w:bCs/>
        </w:rPr>
      </w:pPr>
    </w:p>
    <w:tbl>
      <w:tblPr>
        <w:tblStyle w:val="Kontuurtabel"/>
        <w:tblW w:w="0" w:type="auto"/>
        <w:tblLook w:val="04A0" w:firstRow="1" w:lastRow="0" w:firstColumn="1" w:lastColumn="0" w:noHBand="0" w:noVBand="1"/>
      </w:tblPr>
      <w:tblGrid>
        <w:gridCol w:w="4814"/>
        <w:gridCol w:w="4814"/>
      </w:tblGrid>
      <w:tr w:rsidR="00804756" w14:paraId="50E5FEA1" w14:textId="77777777" w:rsidTr="00804756">
        <w:tc>
          <w:tcPr>
            <w:tcW w:w="4814" w:type="dxa"/>
          </w:tcPr>
          <w:p w14:paraId="5CDE0890" w14:textId="5A48182D" w:rsidR="00804756" w:rsidRDefault="00804756">
            <w:pPr>
              <w:pStyle w:val="Standard"/>
              <w:rPr>
                <w:b/>
                <w:bCs/>
              </w:rPr>
            </w:pPr>
            <w:r>
              <w:rPr>
                <w:b/>
                <w:bCs/>
              </w:rPr>
              <w:t>1</w:t>
            </w:r>
            <w:r w:rsidR="00806415">
              <w:rPr>
                <w:b/>
                <w:bCs/>
              </w:rPr>
              <w:t>2</w:t>
            </w:r>
            <w:r>
              <w:rPr>
                <w:b/>
                <w:bCs/>
              </w:rPr>
              <w:t>.</w:t>
            </w:r>
            <w:r w:rsidR="00EB3183">
              <w:rPr>
                <w:b/>
                <w:bCs/>
              </w:rPr>
              <w:t xml:space="preserve"> Kas</w:t>
            </w:r>
            <w:r>
              <w:rPr>
                <w:b/>
                <w:bCs/>
              </w:rPr>
              <w:t xml:space="preserve"> </w:t>
            </w:r>
            <w:r w:rsidR="00EB3183">
              <w:rPr>
                <w:b/>
                <w:bCs/>
              </w:rPr>
              <w:t>i</w:t>
            </w:r>
            <w:r w:rsidRPr="00804756">
              <w:rPr>
                <w:b/>
                <w:bCs/>
              </w:rPr>
              <w:t>sikuandme</w:t>
            </w:r>
            <w:r w:rsidR="00EB3183">
              <w:rPr>
                <w:b/>
                <w:bCs/>
              </w:rPr>
              <w:t>id</w:t>
            </w:r>
            <w:r w:rsidRPr="00804756">
              <w:rPr>
                <w:b/>
                <w:bCs/>
              </w:rPr>
              <w:t xml:space="preserve"> edasta</w:t>
            </w:r>
            <w:r w:rsidR="00EB3183">
              <w:rPr>
                <w:b/>
                <w:bCs/>
              </w:rPr>
              <w:t>takse</w:t>
            </w:r>
            <w:r w:rsidRPr="00804756">
              <w:rPr>
                <w:b/>
                <w:bCs/>
              </w:rPr>
              <w:t xml:space="preserve"> </w:t>
            </w:r>
            <w:r w:rsidR="008555A7">
              <w:rPr>
                <w:b/>
                <w:bCs/>
              </w:rPr>
              <w:t>kolmandatesse riikidesse</w:t>
            </w:r>
            <w:r w:rsidRPr="00804756">
              <w:rPr>
                <w:rStyle w:val="Allmrkuseviide"/>
                <w:b/>
                <w:bCs/>
              </w:rPr>
              <w:footnoteReference w:id="13"/>
            </w:r>
          </w:p>
          <w:p w14:paraId="3FA738BE" w14:textId="1985D5F8" w:rsidR="00804756" w:rsidRPr="00804756" w:rsidRDefault="00D61E12">
            <w:pPr>
              <w:pStyle w:val="Standard"/>
              <w:rPr>
                <w:i/>
                <w:iCs/>
                <w:sz w:val="16"/>
                <w:szCs w:val="16"/>
              </w:rPr>
            </w:pPr>
            <w:r w:rsidRPr="00D61E12">
              <w:rPr>
                <w:i/>
                <w:iCs/>
                <w:sz w:val="18"/>
                <w:szCs w:val="18"/>
              </w:rPr>
              <w:t>Jah/ei</w:t>
            </w:r>
            <w:r>
              <w:rPr>
                <w:i/>
                <w:iCs/>
                <w:sz w:val="18"/>
                <w:szCs w:val="18"/>
              </w:rPr>
              <w:t xml:space="preserve">. </w:t>
            </w:r>
            <w:r w:rsidR="00804756">
              <w:rPr>
                <w:i/>
                <w:iCs/>
                <w:sz w:val="16"/>
                <w:szCs w:val="16"/>
              </w:rPr>
              <w:t xml:space="preserve">Kui vastate küsimusele jah, siis täita ka järgnevad lahtrid. </w:t>
            </w:r>
          </w:p>
        </w:tc>
        <w:tc>
          <w:tcPr>
            <w:tcW w:w="4814" w:type="dxa"/>
          </w:tcPr>
          <w:p w14:paraId="0D38A386" w14:textId="4D5197EB" w:rsidR="00804756" w:rsidRPr="005F1801" w:rsidRDefault="005F1801">
            <w:pPr>
              <w:pStyle w:val="Standard"/>
            </w:pPr>
            <w:r w:rsidRPr="005F1801">
              <w:t>Ei</w:t>
            </w:r>
          </w:p>
        </w:tc>
      </w:tr>
      <w:tr w:rsidR="00804756" w14:paraId="76EC2B6D" w14:textId="77777777" w:rsidTr="00804756">
        <w:tc>
          <w:tcPr>
            <w:tcW w:w="4814" w:type="dxa"/>
          </w:tcPr>
          <w:p w14:paraId="6CD0561F" w14:textId="27A07234" w:rsidR="00804756" w:rsidRPr="00804756" w:rsidRDefault="00804756" w:rsidP="00EB3183">
            <w:pPr>
              <w:pStyle w:val="Standard"/>
              <w:rPr>
                <w:i/>
                <w:iCs/>
                <w:sz w:val="16"/>
                <w:szCs w:val="16"/>
              </w:rPr>
            </w:pPr>
            <w:r>
              <w:rPr>
                <w:b/>
                <w:bCs/>
              </w:rPr>
              <w:t>1</w:t>
            </w:r>
            <w:r w:rsidR="00806415">
              <w:rPr>
                <w:b/>
                <w:bCs/>
              </w:rPr>
              <w:t>2</w:t>
            </w:r>
            <w:r>
              <w:rPr>
                <w:b/>
                <w:bCs/>
              </w:rPr>
              <w:t>.1.</w:t>
            </w:r>
            <w:r w:rsidR="00767986">
              <w:rPr>
                <w:b/>
                <w:bCs/>
              </w:rPr>
              <w:t xml:space="preserve"> </w:t>
            </w:r>
            <w:r w:rsidR="00EB3183">
              <w:rPr>
                <w:b/>
                <w:bCs/>
              </w:rPr>
              <w:t>Lo</w:t>
            </w:r>
            <w:r w:rsidR="00D61E12">
              <w:rPr>
                <w:b/>
                <w:bCs/>
              </w:rPr>
              <w:t>e</w:t>
            </w:r>
            <w:r w:rsidR="00EB3183">
              <w:rPr>
                <w:b/>
                <w:bCs/>
              </w:rPr>
              <w:t>tlege r</w:t>
            </w:r>
            <w:r>
              <w:rPr>
                <w:b/>
                <w:bCs/>
              </w:rPr>
              <w:t>iigid, kuhu isikuandmeid edastatakse</w:t>
            </w:r>
            <w:r w:rsidR="00767986">
              <w:rPr>
                <w:b/>
                <w:bCs/>
              </w:rPr>
              <w:t>.</w:t>
            </w:r>
          </w:p>
        </w:tc>
        <w:tc>
          <w:tcPr>
            <w:tcW w:w="4814" w:type="dxa"/>
          </w:tcPr>
          <w:p w14:paraId="0F84DBAD" w14:textId="2DD322FA" w:rsidR="00804756" w:rsidRDefault="005964F1">
            <w:pPr>
              <w:pStyle w:val="Standard"/>
              <w:rPr>
                <w:i/>
                <w:iCs/>
              </w:rPr>
            </w:pPr>
            <w:r>
              <w:rPr>
                <w:i/>
                <w:iCs/>
              </w:rPr>
              <w:t>-</w:t>
            </w:r>
          </w:p>
        </w:tc>
      </w:tr>
      <w:tr w:rsidR="00804756" w14:paraId="4E32E1E7" w14:textId="77777777" w:rsidTr="00804756">
        <w:tc>
          <w:tcPr>
            <w:tcW w:w="4814" w:type="dxa"/>
          </w:tcPr>
          <w:p w14:paraId="47C9AC27" w14:textId="5B4F8DBD" w:rsidR="00804756" w:rsidRDefault="00804756">
            <w:pPr>
              <w:pStyle w:val="Standard"/>
              <w:rPr>
                <w:b/>
                <w:bCs/>
              </w:rPr>
            </w:pPr>
            <w:r>
              <w:rPr>
                <w:b/>
                <w:bCs/>
              </w:rPr>
              <w:t>1</w:t>
            </w:r>
            <w:r w:rsidR="00806415">
              <w:rPr>
                <w:b/>
                <w:bCs/>
              </w:rPr>
              <w:t>2</w:t>
            </w:r>
            <w:r>
              <w:rPr>
                <w:b/>
                <w:bCs/>
              </w:rPr>
              <w:t xml:space="preserve">.2. </w:t>
            </w:r>
            <w:r w:rsidR="008555A7">
              <w:rPr>
                <w:b/>
                <w:bCs/>
              </w:rPr>
              <w:t>Milliseid lisakaitsemeetmeid kasutatakse</w:t>
            </w:r>
            <w:r w:rsidR="00EB3183">
              <w:rPr>
                <w:b/>
                <w:bCs/>
              </w:rPr>
              <w:t>?</w:t>
            </w:r>
          </w:p>
        </w:tc>
        <w:tc>
          <w:tcPr>
            <w:tcW w:w="4814" w:type="dxa"/>
          </w:tcPr>
          <w:p w14:paraId="1EDE38B9" w14:textId="35FA7E67" w:rsidR="00804756" w:rsidRDefault="005964F1">
            <w:pPr>
              <w:pStyle w:val="Standard"/>
              <w:rPr>
                <w:i/>
                <w:iCs/>
              </w:rPr>
            </w:pPr>
            <w:r>
              <w:rPr>
                <w:i/>
                <w:iCs/>
              </w:rPr>
              <w:t>-</w:t>
            </w:r>
          </w:p>
        </w:tc>
      </w:tr>
    </w:tbl>
    <w:p w14:paraId="61DDD37D" w14:textId="77777777" w:rsidR="00B814D5" w:rsidRDefault="00B814D5">
      <w:pPr>
        <w:pStyle w:val="Standard"/>
        <w:rPr>
          <w:b/>
          <w:bCs/>
        </w:rPr>
      </w:pPr>
    </w:p>
    <w:p w14:paraId="7DAAF91F" w14:textId="1DEE8129" w:rsidR="00D76103" w:rsidRDefault="009044A4">
      <w:pPr>
        <w:pStyle w:val="Standard"/>
        <w:rPr>
          <w:b/>
          <w:bCs/>
        </w:rPr>
      </w:pPr>
      <w:r>
        <w:rPr>
          <w:b/>
          <w:bCs/>
        </w:rPr>
        <w:t>Kinnitan, et taotluses esitatud andmed vastavad tegelikkusele.</w:t>
      </w:r>
    </w:p>
    <w:p w14:paraId="2E68EA3B" w14:textId="77777777" w:rsidR="00123FD0" w:rsidRDefault="00123FD0">
      <w:pPr>
        <w:pStyle w:val="Standard"/>
        <w:rPr>
          <w:b/>
          <w:bCs/>
        </w:rPr>
      </w:pPr>
    </w:p>
    <w:p w14:paraId="098A71D3" w14:textId="77777777" w:rsidR="00D76103" w:rsidRDefault="009044A4">
      <w:pPr>
        <w:pStyle w:val="Standard"/>
        <w:rPr>
          <w:b/>
          <w:bCs/>
        </w:rPr>
      </w:pPr>
      <w:r>
        <w:rPr>
          <w:b/>
          <w:bCs/>
        </w:rPr>
        <w:t>_____________________________</w:t>
      </w:r>
      <w:r>
        <w:rPr>
          <w:b/>
          <w:bCs/>
        </w:rPr>
        <w:tab/>
      </w:r>
      <w:r>
        <w:rPr>
          <w:b/>
          <w:bCs/>
        </w:rPr>
        <w:tab/>
      </w:r>
      <w:r>
        <w:rPr>
          <w:b/>
          <w:bCs/>
        </w:rPr>
        <w:tab/>
      </w:r>
      <w:r>
        <w:rPr>
          <w:b/>
          <w:bCs/>
        </w:rPr>
        <w:tab/>
      </w:r>
      <w:r>
        <w:rPr>
          <w:b/>
          <w:bCs/>
        </w:rPr>
        <w:tab/>
      </w:r>
      <w:r>
        <w:rPr>
          <w:b/>
          <w:bCs/>
        </w:rPr>
        <w:tab/>
        <w:t>____________________</w:t>
      </w:r>
    </w:p>
    <w:p w14:paraId="1F3D6041" w14:textId="09EE9501" w:rsidR="00D76103" w:rsidRDefault="009044A4">
      <w:pPr>
        <w:pStyle w:val="Standard"/>
        <w:rPr>
          <w:i/>
          <w:iCs/>
          <w:sz w:val="18"/>
          <w:szCs w:val="18"/>
        </w:rPr>
      </w:pPr>
      <w:r>
        <w:rPr>
          <w:i/>
          <w:iCs/>
          <w:sz w:val="18"/>
          <w:szCs w:val="18"/>
        </w:rPr>
        <w:t>(allkirjastaja ees- ja perenimi)</w:t>
      </w:r>
      <w:r w:rsidR="00123FD0">
        <w:rPr>
          <w:rStyle w:val="Allmrkuseviide"/>
          <w:i/>
          <w:iCs/>
          <w:sz w:val="18"/>
          <w:szCs w:val="18"/>
        </w:rPr>
        <w:footnoteReference w:id="14"/>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(allkiri ja kuupäev)</w:t>
      </w:r>
    </w:p>
    <w:p w14:paraId="10A264B9" w14:textId="77777777" w:rsidR="00D76103" w:rsidRDefault="00D76103">
      <w:pPr>
        <w:pStyle w:val="Standard"/>
        <w:rPr>
          <w:b/>
          <w:bCs/>
        </w:rPr>
      </w:pPr>
    </w:p>
    <w:p w14:paraId="25E2A775" w14:textId="3F9F736D" w:rsidR="000C3BFC" w:rsidRDefault="000C3BFC" w:rsidP="000C3BFC">
      <w:pPr>
        <w:pStyle w:val="Standard"/>
        <w:rPr>
          <w:b/>
          <w:bCs/>
        </w:rPr>
      </w:pPr>
      <w:r>
        <w:rPr>
          <w:b/>
          <w:bCs/>
        </w:rPr>
        <w:t>Taotluse lisad</w:t>
      </w:r>
      <w:r w:rsidR="006C2148">
        <w:rPr>
          <w:rStyle w:val="Allmrkuseviide"/>
          <w:b/>
          <w:bCs/>
        </w:rPr>
        <w:footnoteReference w:id="15"/>
      </w:r>
      <w:r>
        <w:rPr>
          <w:b/>
          <w:bCs/>
        </w:rPr>
        <w:t>:</w:t>
      </w:r>
    </w:p>
    <w:tbl>
      <w:tblPr>
        <w:tblStyle w:val="Kontuurtabel"/>
        <w:tblW w:w="0" w:type="auto"/>
        <w:tblLook w:val="04A0" w:firstRow="1" w:lastRow="0" w:firstColumn="1" w:lastColumn="0" w:noHBand="0" w:noVBand="1"/>
      </w:tblPr>
      <w:tblGrid>
        <w:gridCol w:w="6771"/>
        <w:gridCol w:w="2857"/>
      </w:tblGrid>
      <w:tr w:rsidR="00BC61A8" w14:paraId="697AE3F5" w14:textId="77777777" w:rsidTr="00BC61A8">
        <w:tc>
          <w:tcPr>
            <w:tcW w:w="6771" w:type="dxa"/>
          </w:tcPr>
          <w:p w14:paraId="49242352" w14:textId="77777777" w:rsidR="00BC61A8" w:rsidRDefault="00BC61A8">
            <w:pPr>
              <w:pStyle w:val="Standard"/>
              <w:rPr>
                <w:b/>
                <w:bCs/>
              </w:rPr>
            </w:pPr>
            <w:r>
              <w:t xml:space="preserve">Lisa 1: </w:t>
            </w:r>
            <w:r w:rsidRPr="00EA37EA">
              <w:rPr>
                <w:i/>
                <w:iCs/>
              </w:rPr>
              <w:t>Seaduse alusel loodud valdkonnapõhise eetikakomitee seisukoht (juhul, kui on olemas)</w:t>
            </w:r>
          </w:p>
        </w:tc>
        <w:tc>
          <w:tcPr>
            <w:tcW w:w="2857" w:type="dxa"/>
          </w:tcPr>
          <w:p w14:paraId="0A6BED4A" w14:textId="77777777" w:rsidR="00BC61A8" w:rsidRDefault="00BC61A8">
            <w:pPr>
              <w:pStyle w:val="Standard"/>
              <w:rPr>
                <w:b/>
                <w:bCs/>
              </w:rPr>
            </w:pPr>
            <w:r>
              <w:rPr>
                <w:b/>
                <w:bCs/>
              </w:rPr>
              <w:t>Eetikakomiteele on taotlus esitatud samaaegselt andmekaitseinspektsiooni taotlusega</w:t>
            </w:r>
          </w:p>
        </w:tc>
      </w:tr>
      <w:tr w:rsidR="00BC61A8" w14:paraId="366A0E05" w14:textId="77777777" w:rsidTr="00BC61A8">
        <w:tc>
          <w:tcPr>
            <w:tcW w:w="6771" w:type="dxa"/>
          </w:tcPr>
          <w:p w14:paraId="2A881110" w14:textId="429303AE" w:rsidR="00BC61A8" w:rsidRPr="00217C9C" w:rsidRDefault="00BC61A8">
            <w:pPr>
              <w:pStyle w:val="Standard"/>
              <w:rPr>
                <w:b/>
                <w:bCs/>
              </w:rPr>
            </w:pPr>
            <w:r w:rsidRPr="00217C9C">
              <w:t>Lisa 2: Hankeleping</w:t>
            </w:r>
            <w:r w:rsidR="002E6F7D">
              <w:t xml:space="preserve"> (sh </w:t>
            </w:r>
            <w:r w:rsidR="001C36B8">
              <w:t>lisana tehniline kirjeldus)</w:t>
            </w:r>
          </w:p>
        </w:tc>
        <w:tc>
          <w:tcPr>
            <w:tcW w:w="2857" w:type="dxa"/>
          </w:tcPr>
          <w:p w14:paraId="41034B3C" w14:textId="77777777" w:rsidR="00BC61A8" w:rsidRDefault="00BC61A8">
            <w:pPr>
              <w:pStyle w:val="Standard"/>
              <w:rPr>
                <w:b/>
                <w:bCs/>
              </w:rPr>
            </w:pPr>
            <w:r>
              <w:rPr>
                <w:b/>
                <w:bCs/>
              </w:rPr>
              <w:t>Lisatud</w:t>
            </w:r>
          </w:p>
        </w:tc>
      </w:tr>
      <w:tr w:rsidR="00BC61A8" w14:paraId="284C523E" w14:textId="77777777" w:rsidTr="00BC61A8">
        <w:tc>
          <w:tcPr>
            <w:tcW w:w="6771" w:type="dxa"/>
          </w:tcPr>
          <w:p w14:paraId="4561F7D3" w14:textId="22D8F9CB" w:rsidR="00BC61A8" w:rsidRPr="00217C9C" w:rsidRDefault="00BC61A8">
            <w:pPr>
              <w:pStyle w:val="Standard"/>
            </w:pPr>
            <w:r w:rsidRPr="00217C9C">
              <w:t xml:space="preserve">Lisa </w:t>
            </w:r>
            <w:r w:rsidR="001C36B8">
              <w:t>3</w:t>
            </w:r>
            <w:r w:rsidRPr="00217C9C">
              <w:t>: Intervjuude kavandid, sh nõusolekuvormid</w:t>
            </w:r>
          </w:p>
        </w:tc>
        <w:tc>
          <w:tcPr>
            <w:tcW w:w="2857" w:type="dxa"/>
          </w:tcPr>
          <w:p w14:paraId="5A6D25B4" w14:textId="77777777" w:rsidR="00BC61A8" w:rsidRDefault="00BC61A8">
            <w:pPr>
              <w:pStyle w:val="Standard"/>
              <w:rPr>
                <w:b/>
                <w:bCs/>
              </w:rPr>
            </w:pPr>
            <w:r>
              <w:rPr>
                <w:b/>
                <w:bCs/>
              </w:rPr>
              <w:t>Lisatud</w:t>
            </w:r>
          </w:p>
        </w:tc>
      </w:tr>
      <w:tr w:rsidR="00BC61A8" w14:paraId="1E583EAC" w14:textId="77777777" w:rsidTr="00BC61A8">
        <w:tc>
          <w:tcPr>
            <w:tcW w:w="6771" w:type="dxa"/>
          </w:tcPr>
          <w:p w14:paraId="12FBE4ED" w14:textId="1B6B456F" w:rsidR="00BC61A8" w:rsidRPr="00217C9C" w:rsidRDefault="00BC61A8">
            <w:pPr>
              <w:pStyle w:val="Standard"/>
            </w:pPr>
            <w:r w:rsidRPr="00217C9C">
              <w:t xml:space="preserve">Lisa </w:t>
            </w:r>
            <w:r w:rsidR="001C36B8">
              <w:t>4</w:t>
            </w:r>
            <w:r w:rsidRPr="00217C9C">
              <w:t>: Küsimustik</w:t>
            </w:r>
            <w:r w:rsidR="00B00D27">
              <w:t>u kavand, sh nõusol</w:t>
            </w:r>
            <w:r w:rsidR="00BB7E18">
              <w:t>e</w:t>
            </w:r>
            <w:r w:rsidR="00B00D27">
              <w:t>kuvorm</w:t>
            </w:r>
          </w:p>
        </w:tc>
        <w:tc>
          <w:tcPr>
            <w:tcW w:w="2857" w:type="dxa"/>
          </w:tcPr>
          <w:p w14:paraId="648A07C0" w14:textId="77777777" w:rsidR="00BC61A8" w:rsidRDefault="00BC61A8">
            <w:pPr>
              <w:pStyle w:val="Standard"/>
              <w:rPr>
                <w:b/>
                <w:bCs/>
              </w:rPr>
            </w:pPr>
            <w:r>
              <w:rPr>
                <w:b/>
                <w:bCs/>
              </w:rPr>
              <w:t>Lisatud</w:t>
            </w:r>
          </w:p>
        </w:tc>
      </w:tr>
      <w:tr w:rsidR="00BC61A8" w14:paraId="7184FEE3" w14:textId="77777777" w:rsidTr="00BC61A8">
        <w:tc>
          <w:tcPr>
            <w:tcW w:w="6771" w:type="dxa"/>
          </w:tcPr>
          <w:p w14:paraId="3A6911DE" w14:textId="06B7D453" w:rsidR="00BC61A8" w:rsidRPr="00217C9C" w:rsidRDefault="00BC61A8">
            <w:pPr>
              <w:pStyle w:val="Standard"/>
            </w:pPr>
            <w:r w:rsidRPr="00217C9C">
              <w:t xml:space="preserve">Lisa </w:t>
            </w:r>
            <w:r w:rsidR="001C36B8">
              <w:t>5</w:t>
            </w:r>
            <w:r w:rsidRPr="00217C9C">
              <w:t>: Majandus- ja Kommunikatsiooniministeeriumi veebis avaldatav uuringu teavitus</w:t>
            </w:r>
          </w:p>
        </w:tc>
        <w:tc>
          <w:tcPr>
            <w:tcW w:w="2857" w:type="dxa"/>
          </w:tcPr>
          <w:p w14:paraId="6BDF5321" w14:textId="77777777" w:rsidR="00BC61A8" w:rsidRDefault="00BC61A8">
            <w:pPr>
              <w:pStyle w:val="Standard"/>
              <w:rPr>
                <w:b/>
                <w:bCs/>
              </w:rPr>
            </w:pPr>
            <w:r>
              <w:rPr>
                <w:b/>
                <w:bCs/>
              </w:rPr>
              <w:t>Lisatud</w:t>
            </w:r>
          </w:p>
        </w:tc>
      </w:tr>
      <w:tr w:rsidR="00C15790" w14:paraId="2FD0C9BD" w14:textId="77777777" w:rsidTr="00BC61A8">
        <w:tc>
          <w:tcPr>
            <w:tcW w:w="6771" w:type="dxa"/>
          </w:tcPr>
          <w:p w14:paraId="799C4B16" w14:textId="49CD2239" w:rsidR="00C15790" w:rsidRPr="00217C9C" w:rsidRDefault="004B3952">
            <w:pPr>
              <w:pStyle w:val="Standard"/>
            </w:pPr>
            <w:r>
              <w:t xml:space="preserve">Lisa </w:t>
            </w:r>
            <w:r w:rsidR="002607FD">
              <w:t>6</w:t>
            </w:r>
            <w:r>
              <w:t>: Mõjuhinnang</w:t>
            </w:r>
          </w:p>
        </w:tc>
        <w:tc>
          <w:tcPr>
            <w:tcW w:w="2857" w:type="dxa"/>
          </w:tcPr>
          <w:p w14:paraId="7BF98E30" w14:textId="006D1722" w:rsidR="00C15790" w:rsidRDefault="004B3952">
            <w:pPr>
              <w:pStyle w:val="Standard"/>
              <w:rPr>
                <w:b/>
                <w:bCs/>
              </w:rPr>
            </w:pPr>
            <w:r>
              <w:rPr>
                <w:b/>
                <w:bCs/>
              </w:rPr>
              <w:t>Lisatud</w:t>
            </w:r>
          </w:p>
        </w:tc>
      </w:tr>
      <w:tr w:rsidR="004B3952" w14:paraId="34E2A976" w14:textId="77777777" w:rsidTr="00BC61A8">
        <w:tc>
          <w:tcPr>
            <w:tcW w:w="6771" w:type="dxa"/>
          </w:tcPr>
          <w:p w14:paraId="56768764" w14:textId="5DA6CDD4" w:rsidR="004B3952" w:rsidRPr="00217C9C" w:rsidRDefault="004B3952">
            <w:pPr>
              <w:pStyle w:val="Standard"/>
            </w:pPr>
            <w:r>
              <w:t xml:space="preserve">Lisa </w:t>
            </w:r>
            <w:r w:rsidR="002607FD">
              <w:t>7</w:t>
            </w:r>
            <w:r>
              <w:t>: Turvameetmed</w:t>
            </w:r>
          </w:p>
        </w:tc>
        <w:tc>
          <w:tcPr>
            <w:tcW w:w="2857" w:type="dxa"/>
          </w:tcPr>
          <w:p w14:paraId="1C34E930" w14:textId="6FFC839F" w:rsidR="004B3952" w:rsidRDefault="004B3952">
            <w:pPr>
              <w:pStyle w:val="Standard"/>
              <w:rPr>
                <w:b/>
                <w:bCs/>
              </w:rPr>
            </w:pPr>
            <w:r>
              <w:rPr>
                <w:b/>
                <w:bCs/>
              </w:rPr>
              <w:t>Lisatud</w:t>
            </w:r>
          </w:p>
        </w:tc>
      </w:tr>
      <w:tr w:rsidR="004B3952" w14:paraId="3671BF0E" w14:textId="77777777" w:rsidTr="00BC61A8">
        <w:tc>
          <w:tcPr>
            <w:tcW w:w="6771" w:type="dxa"/>
          </w:tcPr>
          <w:p w14:paraId="212C7590" w14:textId="63333826" w:rsidR="004B3952" w:rsidRPr="00217C9C" w:rsidRDefault="004B3952">
            <w:pPr>
              <w:pStyle w:val="Standard"/>
            </w:pPr>
            <w:r>
              <w:t xml:space="preserve">Lisa </w:t>
            </w:r>
            <w:r w:rsidR="002607FD">
              <w:t>8</w:t>
            </w:r>
            <w:r>
              <w:t>: Registriandmete liikumise skeem</w:t>
            </w:r>
          </w:p>
        </w:tc>
        <w:tc>
          <w:tcPr>
            <w:tcW w:w="2857" w:type="dxa"/>
          </w:tcPr>
          <w:p w14:paraId="41A6C8CA" w14:textId="794A7F7A" w:rsidR="004B3952" w:rsidRDefault="004B3952">
            <w:pPr>
              <w:pStyle w:val="Standard"/>
              <w:rPr>
                <w:b/>
                <w:bCs/>
              </w:rPr>
            </w:pPr>
            <w:r>
              <w:rPr>
                <w:b/>
                <w:bCs/>
              </w:rPr>
              <w:t>Lisatud</w:t>
            </w:r>
          </w:p>
        </w:tc>
      </w:tr>
      <w:tr w:rsidR="00562E39" w14:paraId="7D69D94B" w14:textId="77777777" w:rsidTr="00BC61A8">
        <w:trPr>
          <w:ins w:id="225" w:author="Epp Kallaste" w:date="2025-03-26T13:57:00Z"/>
        </w:trPr>
        <w:tc>
          <w:tcPr>
            <w:tcW w:w="6771" w:type="dxa"/>
          </w:tcPr>
          <w:p w14:paraId="22E8CA8E" w14:textId="259B94C1" w:rsidR="00562E39" w:rsidRDefault="00562E39">
            <w:pPr>
              <w:pStyle w:val="Standard"/>
              <w:rPr>
                <w:ins w:id="226" w:author="Epp Kallaste" w:date="2025-03-26T13:57:00Z" w16du:dateUtc="2025-03-26T11:57:00Z"/>
              </w:rPr>
            </w:pPr>
            <w:ins w:id="227" w:author="Epp Kallaste" w:date="2025-03-26T13:57:00Z" w16du:dateUtc="2025-03-26T11:57:00Z">
              <w:r>
                <w:t xml:space="preserve">Lisa 9: </w:t>
              </w:r>
              <w:r w:rsidR="00A03BFE">
                <w:t>Sidusrühma koondatud intervjuu kava, sh nõusoleku</w:t>
              </w:r>
              <w:r w:rsidR="00AC717B">
                <w:t xml:space="preserve"> küsimi</w:t>
              </w:r>
            </w:ins>
            <w:ins w:id="228" w:author="Epp Kallaste" w:date="2025-03-26T13:58:00Z" w16du:dateUtc="2025-03-26T11:58:00Z">
              <w:r w:rsidR="00AC717B">
                <w:t>se tekst</w:t>
              </w:r>
            </w:ins>
          </w:p>
        </w:tc>
        <w:tc>
          <w:tcPr>
            <w:tcW w:w="2857" w:type="dxa"/>
          </w:tcPr>
          <w:p w14:paraId="57AF5C04" w14:textId="4432B3C5" w:rsidR="00562E39" w:rsidRDefault="00AC717B">
            <w:pPr>
              <w:pStyle w:val="Standard"/>
              <w:rPr>
                <w:ins w:id="229" w:author="Epp Kallaste" w:date="2025-03-26T13:57:00Z" w16du:dateUtc="2025-03-26T11:57:00Z"/>
                <w:b/>
                <w:bCs/>
              </w:rPr>
            </w:pPr>
            <w:ins w:id="230" w:author="Epp Kallaste" w:date="2025-03-26T13:58:00Z" w16du:dateUtc="2025-03-26T11:58:00Z">
              <w:r>
                <w:rPr>
                  <w:b/>
                  <w:bCs/>
                </w:rPr>
                <w:t>Lisatud</w:t>
              </w:r>
            </w:ins>
          </w:p>
        </w:tc>
      </w:tr>
    </w:tbl>
    <w:p w14:paraId="047864CA" w14:textId="77777777" w:rsidR="00F22B14" w:rsidRDefault="00F22B14" w:rsidP="00381846">
      <w:pPr>
        <w:pStyle w:val="Standard"/>
        <w:rPr>
          <w:i/>
          <w:iCs/>
        </w:rPr>
      </w:pPr>
    </w:p>
    <w:sectPr w:rsidR="00F22B14">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06317" w14:textId="77777777" w:rsidR="005A2517" w:rsidRDefault="005A2517">
      <w:r>
        <w:separator/>
      </w:r>
    </w:p>
  </w:endnote>
  <w:endnote w:type="continuationSeparator" w:id="0">
    <w:p w14:paraId="219D0402" w14:textId="77777777" w:rsidR="005A2517" w:rsidRDefault="005A2517">
      <w:r>
        <w:continuationSeparator/>
      </w:r>
    </w:p>
  </w:endnote>
  <w:endnote w:type="continuationNotice" w:id="1">
    <w:p w14:paraId="2DA16BAB" w14:textId="77777777" w:rsidR="005A2517" w:rsidRDefault="005A25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1C99C" w14:textId="77777777" w:rsidR="005A2517" w:rsidRDefault="005A2517">
      <w:r>
        <w:rPr>
          <w:color w:val="000000"/>
        </w:rPr>
        <w:separator/>
      </w:r>
    </w:p>
  </w:footnote>
  <w:footnote w:type="continuationSeparator" w:id="0">
    <w:p w14:paraId="4A3DAD78" w14:textId="77777777" w:rsidR="005A2517" w:rsidRDefault="005A2517">
      <w:r>
        <w:continuationSeparator/>
      </w:r>
    </w:p>
  </w:footnote>
  <w:footnote w:type="continuationNotice" w:id="1">
    <w:p w14:paraId="705F3B1F" w14:textId="77777777" w:rsidR="005A2517" w:rsidRDefault="005A2517"/>
  </w:footnote>
  <w:footnote w:id="2">
    <w:p w14:paraId="692C69AE" w14:textId="2BDCAFE9" w:rsidR="00B34316" w:rsidRPr="0069169B" w:rsidRDefault="00B34316">
      <w:pPr>
        <w:pStyle w:val="Allmrkusetekst"/>
        <w:rPr>
          <w:sz w:val="16"/>
          <w:szCs w:val="16"/>
        </w:rPr>
      </w:pPr>
      <w:r w:rsidRPr="0069169B">
        <w:rPr>
          <w:rStyle w:val="Allmrkuseviid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3">
    <w:p w14:paraId="1CE886CD" w14:textId="2B6D710B" w:rsidR="00232EF5" w:rsidRPr="0069169B" w:rsidRDefault="00232EF5" w:rsidP="00F27D21">
      <w:pPr>
        <w:pStyle w:val="Footnote"/>
        <w:jc w:val="both"/>
        <w:rPr>
          <w:sz w:val="16"/>
          <w:szCs w:val="16"/>
        </w:rPr>
      </w:pPr>
      <w:r w:rsidRPr="0069169B">
        <w:rPr>
          <w:rStyle w:val="Allmrkuseviid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4">
    <w:p w14:paraId="0892DDBE" w14:textId="340AFBB0" w:rsidR="00A474BE" w:rsidRPr="0069169B" w:rsidRDefault="00A474BE" w:rsidP="00F27D21">
      <w:pPr>
        <w:pStyle w:val="Allmrkusetekst"/>
        <w:jc w:val="both"/>
        <w:rPr>
          <w:sz w:val="16"/>
          <w:szCs w:val="16"/>
        </w:rPr>
      </w:pPr>
      <w:r w:rsidRPr="0069169B">
        <w:rPr>
          <w:rStyle w:val="Allmrkuseviide"/>
          <w:sz w:val="16"/>
          <w:szCs w:val="16"/>
        </w:rPr>
        <w:footnoteRef/>
      </w:r>
      <w:r w:rsidRPr="0069169B">
        <w:rPr>
          <w:sz w:val="16"/>
          <w:szCs w:val="16"/>
        </w:rPr>
        <w:t xml:space="preserve"> </w:t>
      </w:r>
      <w:r w:rsidRPr="0069169B">
        <w:rPr>
          <w:sz w:val="16"/>
          <w:szCs w:val="16"/>
        </w:rPr>
        <w:t>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5">
    <w:p w14:paraId="50F90051" w14:textId="77777777" w:rsidR="00C01675" w:rsidRDefault="00C01675" w:rsidP="00C01675">
      <w:pPr>
        <w:pStyle w:val="Allmrkusetekst"/>
        <w:jc w:val="both"/>
      </w:pPr>
      <w:r>
        <w:rPr>
          <w:rStyle w:val="Allmrkuseviide"/>
        </w:rPr>
        <w:footnoteRef/>
      </w:r>
      <w:r>
        <w:t xml:space="preserve"> </w:t>
      </w:r>
      <w:r>
        <w:t xml:space="preserve">Riigikontrolli aruanne Riigikogule. Tallinn, 2018. Ülevaade riigi vara kasutamisest ja säilimisest 2017.-2018. aastal. Kättesaadav: </w:t>
      </w:r>
      <w:hyperlink r:id="rId1" w:history="1">
        <w:r w:rsidRPr="00755788">
          <w:rPr>
            <w:rStyle w:val="Hperlink"/>
          </w:rPr>
          <w:t>https://www.riigiteataja.ee/aktilisa/3161/1201/8003/RK_14112018_uv.pdf#</w:t>
        </w:r>
      </w:hyperlink>
      <w:r>
        <w:t>.</w:t>
      </w:r>
    </w:p>
  </w:footnote>
  <w:footnote w:id="6">
    <w:p w14:paraId="66665B3E" w14:textId="17631C0B" w:rsidR="000B1538" w:rsidRPr="000B1538" w:rsidRDefault="000B1538">
      <w:pPr>
        <w:pStyle w:val="Allmrkusetekst"/>
      </w:pPr>
      <w:r>
        <w:rPr>
          <w:rStyle w:val="Allmrkuseviide"/>
        </w:rPr>
        <w:footnoteRef/>
      </w:r>
      <w:r>
        <w:t xml:space="preserve"> </w:t>
      </w:r>
      <w:r w:rsidR="00733B2B" w:rsidRPr="00733B2B">
        <w:t>https://sm.ee/uudised/allkirjastati-hea-tahte-kokkulepe-sooduspensionite-reformimiseks</w:t>
      </w:r>
    </w:p>
  </w:footnote>
  <w:footnote w:id="7">
    <w:p w14:paraId="7FCD3026" w14:textId="5120CDA4" w:rsidR="004713C8" w:rsidRPr="004713C8" w:rsidRDefault="004713C8" w:rsidP="006C7929">
      <w:pPr>
        <w:pStyle w:val="Allmrkusetekst"/>
      </w:pPr>
      <w:r>
        <w:rPr>
          <w:rStyle w:val="Allmrkuseviide"/>
        </w:rPr>
        <w:footnoteRef/>
      </w:r>
      <w:r>
        <w:t xml:space="preserve"> </w:t>
      </w:r>
      <w:r>
        <w:t xml:space="preserve">Vt </w:t>
      </w:r>
      <w:r w:rsidR="006C7929">
        <w:t xml:space="preserve">nt </w:t>
      </w:r>
      <w:proofErr w:type="spellStart"/>
      <w:r w:rsidR="006C7929">
        <w:t>Masso</w:t>
      </w:r>
      <w:proofErr w:type="spellEnd"/>
      <w:r w:rsidR="006C7929">
        <w:t xml:space="preserve">, M., </w:t>
      </w:r>
      <w:proofErr w:type="spellStart"/>
      <w:r w:rsidR="006C7929">
        <w:t>Veldre</w:t>
      </w:r>
      <w:proofErr w:type="spellEnd"/>
      <w:r w:rsidR="006C7929">
        <w:t xml:space="preserve">, V., Tammik, M., </w:t>
      </w:r>
      <w:proofErr w:type="spellStart"/>
      <w:r w:rsidR="006C7929">
        <w:t>Amos</w:t>
      </w:r>
      <w:proofErr w:type="spellEnd"/>
      <w:r w:rsidR="006C7929">
        <w:t xml:space="preserve">, M., Partei, M. 2015. Töövõimekao hüvitamise süsteem Eestis ja rahvusvaheline võrdlus. Tallinn: Poliitikauuringute Keskus </w:t>
      </w:r>
      <w:proofErr w:type="spellStart"/>
      <w:r w:rsidR="006C7929">
        <w:t>Praxis</w:t>
      </w:r>
      <w:proofErr w:type="spellEnd"/>
      <w:r w:rsidR="006C7929">
        <w:t>.</w:t>
      </w:r>
    </w:p>
  </w:footnote>
  <w:footnote w:id="8">
    <w:p w14:paraId="7CC80A4B" w14:textId="57F0D4A5" w:rsidR="00E20D1D" w:rsidRPr="00C157F0" w:rsidRDefault="00E20D1D" w:rsidP="00E20D1D">
      <w:pPr>
        <w:pStyle w:val="Allmrkusetekst"/>
        <w:jc w:val="both"/>
        <w:rPr>
          <w:sz w:val="16"/>
          <w:szCs w:val="16"/>
        </w:rPr>
      </w:pPr>
      <w:r w:rsidRPr="00C157F0">
        <w:rPr>
          <w:rStyle w:val="Allmrkuseviid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 xml:space="preserve">toimuda isikuandmete kaitse </w:t>
      </w:r>
      <w:proofErr w:type="spellStart"/>
      <w:r w:rsidR="00D174C8">
        <w:rPr>
          <w:sz w:val="16"/>
          <w:szCs w:val="16"/>
        </w:rPr>
        <w:t>üldmääruse</w:t>
      </w:r>
      <w:proofErr w:type="spellEnd"/>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2" w:history="1">
        <w:r w:rsidR="00D174C8" w:rsidRPr="00BB20D3">
          <w:rPr>
            <w:rStyle w:val="H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9">
    <w:p w14:paraId="0587184C" w14:textId="2795B20F" w:rsidR="00D0231D" w:rsidRPr="00D0231D" w:rsidRDefault="00D0231D">
      <w:pPr>
        <w:pStyle w:val="Allmrkusetekst"/>
      </w:pPr>
      <w:r>
        <w:rPr>
          <w:rStyle w:val="Allmrkuseviide"/>
        </w:rPr>
        <w:footnoteRef/>
      </w:r>
      <w:r>
        <w:t xml:space="preserve"> </w:t>
      </w:r>
      <w:r>
        <w:t xml:space="preserve">Vt metoodika detailsemat kirjeldust </w:t>
      </w:r>
      <w:r w:rsidR="00825333">
        <w:t xml:space="preserve">2011. aasta metoodikakogumikust: </w:t>
      </w:r>
      <w:hyperlink r:id="rId3" w:history="1">
        <w:r w:rsidR="00825333" w:rsidRPr="00EF06A1">
          <w:rPr>
            <w:rStyle w:val="Hperlink"/>
          </w:rPr>
          <w:t>https://www.stat.ee/sites/default/files/2020-12/Eesti%20t%C3%B6%C3%B6j%C3%B5-uuring.pdf</w:t>
        </w:r>
      </w:hyperlink>
    </w:p>
  </w:footnote>
  <w:footnote w:id="10">
    <w:p w14:paraId="1C2156BB" w14:textId="20AA9DA4" w:rsidR="00825333" w:rsidRPr="00825333" w:rsidRDefault="00825333">
      <w:pPr>
        <w:pStyle w:val="Allmrkusetekst"/>
      </w:pPr>
      <w:r>
        <w:rPr>
          <w:rStyle w:val="Allmrkuseviide"/>
        </w:rPr>
        <w:footnoteRef/>
      </w:r>
      <w:r>
        <w:t xml:space="preserve"> </w:t>
      </w:r>
      <w:r>
        <w:t xml:space="preserve">Vt metoodika detailsemat kirjeldust </w:t>
      </w:r>
      <w:r w:rsidR="00861008">
        <w:t xml:space="preserve">2017. a avaldatud metoodikakogumikust: </w:t>
      </w:r>
      <w:hyperlink r:id="rId4" w:history="1">
        <w:r w:rsidR="00861008" w:rsidRPr="003C6E28">
          <w:rPr>
            <w:rStyle w:val="Hperlink"/>
          </w:rPr>
          <w:t>https://www.stat.ee/sites/default/files/2020-12/TEU%20metoodika.pdf</w:t>
        </w:r>
      </w:hyperlink>
      <w:r w:rsidR="00861008">
        <w:t xml:space="preserve"> </w:t>
      </w:r>
    </w:p>
  </w:footnote>
  <w:footnote w:id="11">
    <w:p w14:paraId="21AE9A98" w14:textId="5C7568AE" w:rsidR="008555A7" w:rsidRPr="00496807" w:rsidRDefault="008555A7">
      <w:pPr>
        <w:pStyle w:val="Allmrkusetekst"/>
        <w:rPr>
          <w:sz w:val="16"/>
          <w:szCs w:val="16"/>
        </w:rPr>
      </w:pPr>
      <w:r w:rsidRPr="00496807">
        <w:rPr>
          <w:rStyle w:val="Allmrkuseviide"/>
          <w:sz w:val="16"/>
          <w:szCs w:val="16"/>
        </w:rPr>
        <w:footnoteRef/>
      </w:r>
      <w:r w:rsidRPr="00496807">
        <w:rPr>
          <w:sz w:val="16"/>
          <w:szCs w:val="16"/>
        </w:rPr>
        <w:t xml:space="preserve"> </w:t>
      </w:r>
      <w:r w:rsidRPr="00496807">
        <w:rPr>
          <w:sz w:val="16"/>
          <w:szCs w:val="16"/>
        </w:rPr>
        <w:t xml:space="preserve">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12">
    <w:p w14:paraId="1266F64D" w14:textId="6F61D153" w:rsidR="008555A7" w:rsidRPr="00496807" w:rsidRDefault="008555A7">
      <w:pPr>
        <w:pStyle w:val="Allmrkusetekst"/>
        <w:rPr>
          <w:sz w:val="16"/>
          <w:szCs w:val="16"/>
        </w:rPr>
      </w:pPr>
      <w:r w:rsidRPr="00496807">
        <w:rPr>
          <w:rStyle w:val="Allmrkuseviid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13">
    <w:p w14:paraId="46CFD232" w14:textId="12B4B1F5" w:rsidR="00804756" w:rsidRPr="0069169B" w:rsidRDefault="00804756" w:rsidP="00ED2120">
      <w:pPr>
        <w:pStyle w:val="Footnote"/>
        <w:jc w:val="both"/>
        <w:rPr>
          <w:color w:val="FF0000"/>
          <w:sz w:val="16"/>
          <w:szCs w:val="16"/>
        </w:rPr>
      </w:pPr>
      <w:r w:rsidRPr="00496807">
        <w:rPr>
          <w:rStyle w:val="Allmrkuseviid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5" w:history="1">
        <w:r w:rsidR="0069169B" w:rsidRPr="00BB20D3">
          <w:rPr>
            <w:rStyle w:val="H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14">
    <w:p w14:paraId="20D70A5A" w14:textId="2AB4BCCE" w:rsidR="00123FD0" w:rsidRPr="0069169B" w:rsidRDefault="00123FD0" w:rsidP="000C3BFC">
      <w:pPr>
        <w:pStyle w:val="Allmrkusetekst"/>
        <w:jc w:val="both"/>
        <w:rPr>
          <w:sz w:val="16"/>
          <w:szCs w:val="16"/>
        </w:rPr>
      </w:pPr>
      <w:r w:rsidRPr="0069169B">
        <w:rPr>
          <w:rStyle w:val="Allmrkuseviid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 w:id="15">
    <w:p w14:paraId="631BF277" w14:textId="7CFC6D27" w:rsidR="006C2148" w:rsidRPr="006C2148" w:rsidRDefault="006C2148">
      <w:pPr>
        <w:pStyle w:val="Allmrkusetekst"/>
        <w:rPr>
          <w:sz w:val="16"/>
          <w:szCs w:val="16"/>
        </w:rPr>
      </w:pPr>
      <w:r>
        <w:rPr>
          <w:rStyle w:val="Allmrkuseviide"/>
        </w:rPr>
        <w:footnoteRef/>
      </w:r>
      <w:r>
        <w:t xml:space="preserve"> </w:t>
      </w:r>
      <w:r>
        <w:rPr>
          <w:sz w:val="16"/>
          <w:szCs w:val="16"/>
        </w:rPr>
        <w:t xml:space="preserve">Kui nimetatud lisasid ei ole, siis palume need kustutada.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3C29"/>
    <w:multiLevelType w:val="hybridMultilevel"/>
    <w:tmpl w:val="6E0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C3C82"/>
    <w:multiLevelType w:val="hybridMultilevel"/>
    <w:tmpl w:val="F4E0EE84"/>
    <w:lvl w:ilvl="0" w:tplc="E33893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F1F12"/>
    <w:multiLevelType w:val="hybridMultilevel"/>
    <w:tmpl w:val="BDF86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83838"/>
    <w:multiLevelType w:val="hybridMultilevel"/>
    <w:tmpl w:val="D2361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5597A"/>
    <w:multiLevelType w:val="hybridMultilevel"/>
    <w:tmpl w:val="C6122112"/>
    <w:lvl w:ilvl="0" w:tplc="B9962D40">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10607"/>
    <w:multiLevelType w:val="hybridMultilevel"/>
    <w:tmpl w:val="66F2CC44"/>
    <w:lvl w:ilvl="0" w:tplc="021672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5F4988"/>
    <w:multiLevelType w:val="hybridMultilevel"/>
    <w:tmpl w:val="7A66347A"/>
    <w:lvl w:ilvl="0" w:tplc="04090019">
      <w:start w:val="1"/>
      <w:numFmt w:val="lowerLetter"/>
      <w:lvlText w:val="%1."/>
      <w:lvlJc w:val="left"/>
      <w:pPr>
        <w:ind w:left="2149" w:hanging="360"/>
      </w:p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7" w15:restartNumberingAfterBreak="0">
    <w:nsid w:val="12CE1506"/>
    <w:multiLevelType w:val="hybridMultilevel"/>
    <w:tmpl w:val="76E484E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7A11DC7"/>
    <w:multiLevelType w:val="hybridMultilevel"/>
    <w:tmpl w:val="6F50EBCA"/>
    <w:lvl w:ilvl="0" w:tplc="0DF23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3408C"/>
    <w:multiLevelType w:val="hybridMultilevel"/>
    <w:tmpl w:val="35F42C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934D96"/>
    <w:multiLevelType w:val="hybridMultilevel"/>
    <w:tmpl w:val="50FAE906"/>
    <w:lvl w:ilvl="0" w:tplc="B9962D40">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1FA2D91"/>
    <w:multiLevelType w:val="hybridMultilevel"/>
    <w:tmpl w:val="33ACAF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5003F8"/>
    <w:multiLevelType w:val="hybridMultilevel"/>
    <w:tmpl w:val="DC8EB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424023"/>
    <w:multiLevelType w:val="hybridMultilevel"/>
    <w:tmpl w:val="B14E9EB2"/>
    <w:lvl w:ilvl="0" w:tplc="F566CC18">
      <w:start w:val="2"/>
      <w:numFmt w:val="bullet"/>
      <w:lvlText w:val="•"/>
      <w:lvlJc w:val="left"/>
      <w:pPr>
        <w:ind w:left="1065" w:hanging="705"/>
      </w:pPr>
      <w:rPr>
        <w:rFonts w:ascii="Liberation Serif" w:eastAsia="SimSun" w:hAnsi="Liberation Serif" w:cs="Liberation Serif" w:hint="default"/>
      </w:rPr>
    </w:lvl>
    <w:lvl w:ilvl="1" w:tplc="B6DA5B1A">
      <w:start w:val="2"/>
      <w:numFmt w:val="bullet"/>
      <w:lvlText w:val=""/>
      <w:lvlJc w:val="left"/>
      <w:pPr>
        <w:ind w:left="1785" w:hanging="705"/>
      </w:pPr>
      <w:rPr>
        <w:rFonts w:ascii="Symbol" w:eastAsia="SimSun" w:hAnsi="Symbol" w:cs="Mang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B2490"/>
    <w:multiLevelType w:val="hybridMultilevel"/>
    <w:tmpl w:val="6BD681A6"/>
    <w:lvl w:ilvl="0" w:tplc="85161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6F5374"/>
    <w:multiLevelType w:val="hybridMultilevel"/>
    <w:tmpl w:val="A75CEB74"/>
    <w:lvl w:ilvl="0" w:tplc="0409000F">
      <w:start w:val="1"/>
      <w:numFmt w:val="decimal"/>
      <w:lvlText w:val="%1."/>
      <w:lvlJc w:val="left"/>
      <w:pPr>
        <w:ind w:left="720" w:hanging="360"/>
      </w:pPr>
      <w:rPr>
        <w:rFonts w:hint="default"/>
      </w:rPr>
    </w:lvl>
    <w:lvl w:ilvl="1" w:tplc="4DB23F2E">
      <w:start w:val="1"/>
      <w:numFmt w:val="lowerLetter"/>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C3421F"/>
    <w:multiLevelType w:val="hybridMultilevel"/>
    <w:tmpl w:val="C1D6AE64"/>
    <w:lvl w:ilvl="0" w:tplc="04090019">
      <w:start w:val="1"/>
      <w:numFmt w:val="lowerLetter"/>
      <w:lvlText w:val="%1."/>
      <w:lvlJc w:val="left"/>
      <w:pPr>
        <w:ind w:left="1429" w:hanging="360"/>
      </w:pPr>
    </w:lvl>
    <w:lvl w:ilvl="1" w:tplc="04090019">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8925CDF"/>
    <w:multiLevelType w:val="hybridMultilevel"/>
    <w:tmpl w:val="1D98C1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E71C0E"/>
    <w:multiLevelType w:val="hybridMultilevel"/>
    <w:tmpl w:val="D3644E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CE2B91"/>
    <w:multiLevelType w:val="hybridMultilevel"/>
    <w:tmpl w:val="2D1A8C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41B7"/>
    <w:multiLevelType w:val="hybridMultilevel"/>
    <w:tmpl w:val="549A1E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597884"/>
    <w:multiLevelType w:val="hybridMultilevel"/>
    <w:tmpl w:val="7D1E45A8"/>
    <w:lvl w:ilvl="0" w:tplc="B9962D40">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0B1A77"/>
    <w:multiLevelType w:val="hybridMultilevel"/>
    <w:tmpl w:val="7FDA6364"/>
    <w:lvl w:ilvl="0" w:tplc="B9962D40">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20123E"/>
    <w:multiLevelType w:val="hybridMultilevel"/>
    <w:tmpl w:val="DAE41BC4"/>
    <w:lvl w:ilvl="0" w:tplc="AD8425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034620"/>
    <w:multiLevelType w:val="hybridMultilevel"/>
    <w:tmpl w:val="E4EE1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3E279CD"/>
    <w:multiLevelType w:val="hybridMultilevel"/>
    <w:tmpl w:val="045C8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1606AC"/>
    <w:multiLevelType w:val="hybridMultilevel"/>
    <w:tmpl w:val="4A307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8466F8"/>
    <w:multiLevelType w:val="hybridMultilevel"/>
    <w:tmpl w:val="205CBFA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52136139">
    <w:abstractNumId w:val="11"/>
  </w:num>
  <w:num w:numId="2" w16cid:durableId="878013883">
    <w:abstractNumId w:val="18"/>
  </w:num>
  <w:num w:numId="3" w16cid:durableId="1032340871">
    <w:abstractNumId w:val="0"/>
  </w:num>
  <w:num w:numId="4" w16cid:durableId="1005089427">
    <w:abstractNumId w:val="21"/>
  </w:num>
  <w:num w:numId="5" w16cid:durableId="257713755">
    <w:abstractNumId w:val="3"/>
  </w:num>
  <w:num w:numId="6" w16cid:durableId="145053727">
    <w:abstractNumId w:val="10"/>
  </w:num>
  <w:num w:numId="7" w16cid:durableId="1578055459">
    <w:abstractNumId w:val="4"/>
  </w:num>
  <w:num w:numId="8" w16cid:durableId="1929465986">
    <w:abstractNumId w:val="24"/>
  </w:num>
  <w:num w:numId="9" w16cid:durableId="2003000268">
    <w:abstractNumId w:val="23"/>
  </w:num>
  <w:num w:numId="10" w16cid:durableId="1000809379">
    <w:abstractNumId w:val="13"/>
  </w:num>
  <w:num w:numId="11" w16cid:durableId="322245154">
    <w:abstractNumId w:val="20"/>
  </w:num>
  <w:num w:numId="12" w16cid:durableId="348678590">
    <w:abstractNumId w:val="14"/>
  </w:num>
  <w:num w:numId="13" w16cid:durableId="232086993">
    <w:abstractNumId w:val="2"/>
  </w:num>
  <w:num w:numId="14" w16cid:durableId="1227910638">
    <w:abstractNumId w:val="16"/>
  </w:num>
  <w:num w:numId="15" w16cid:durableId="2120055071">
    <w:abstractNumId w:val="29"/>
  </w:num>
  <w:num w:numId="16" w16cid:durableId="1149829620">
    <w:abstractNumId w:val="9"/>
  </w:num>
  <w:num w:numId="17" w16cid:durableId="1325622858">
    <w:abstractNumId w:val="28"/>
  </w:num>
  <w:num w:numId="18" w16cid:durableId="298536161">
    <w:abstractNumId w:val="19"/>
  </w:num>
  <w:num w:numId="19" w16cid:durableId="1990792106">
    <w:abstractNumId w:val="7"/>
  </w:num>
  <w:num w:numId="20" w16cid:durableId="140536499">
    <w:abstractNumId w:val="17"/>
  </w:num>
  <w:num w:numId="21" w16cid:durableId="20567340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956099">
    <w:abstractNumId w:val="1"/>
  </w:num>
  <w:num w:numId="23" w16cid:durableId="23097700">
    <w:abstractNumId w:val="25"/>
  </w:num>
  <w:num w:numId="24" w16cid:durableId="687095943">
    <w:abstractNumId w:val="15"/>
  </w:num>
  <w:num w:numId="25" w16cid:durableId="951520710">
    <w:abstractNumId w:val="8"/>
  </w:num>
  <w:num w:numId="26" w16cid:durableId="3629482">
    <w:abstractNumId w:val="5"/>
  </w:num>
  <w:num w:numId="27" w16cid:durableId="898132919">
    <w:abstractNumId w:val="12"/>
  </w:num>
  <w:num w:numId="28" w16cid:durableId="1631129739">
    <w:abstractNumId w:val="22"/>
  </w:num>
  <w:num w:numId="29" w16cid:durableId="1853645637">
    <w:abstractNumId w:val="6"/>
  </w:num>
  <w:num w:numId="30" w16cid:durableId="1236083553">
    <w:abstractNumId w:val="27"/>
  </w:num>
  <w:num w:numId="31" w16cid:durableId="1444419944">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pp Kallaste">
    <w15:presenceInfo w15:providerId="AD" w15:userId="S::epp.kallaste@centar.ee::aa532039-9b89-4df5-8a87-3119620a6325"/>
  </w15:person>
  <w15:person w15:author="Eneken Sepa - MKM">
    <w15:presenceInfo w15:providerId="AD" w15:userId="S::Eneken.Sepa@mkm.ee::30271fcd-6e5c-46b2-b18b-fbdd2914fe0c"/>
  </w15:person>
  <w15:person w15:author="Anu Rentel">
    <w15:presenceInfo w15:providerId="AD" w15:userId="S::anu.rentel@centar.ee::27729350-aee7-4b0a-80e2-46c4de2edb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0BDA"/>
    <w:rsid w:val="00003447"/>
    <w:rsid w:val="0000759F"/>
    <w:rsid w:val="0001033A"/>
    <w:rsid w:val="000109B3"/>
    <w:rsid w:val="00010C15"/>
    <w:rsid w:val="00013749"/>
    <w:rsid w:val="00013E06"/>
    <w:rsid w:val="00014754"/>
    <w:rsid w:val="00016093"/>
    <w:rsid w:val="00016F58"/>
    <w:rsid w:val="000222C0"/>
    <w:rsid w:val="0002290E"/>
    <w:rsid w:val="00023F14"/>
    <w:rsid w:val="000277E8"/>
    <w:rsid w:val="00027DB4"/>
    <w:rsid w:val="00031205"/>
    <w:rsid w:val="00032417"/>
    <w:rsid w:val="000325BA"/>
    <w:rsid w:val="00032693"/>
    <w:rsid w:val="000342B4"/>
    <w:rsid w:val="00034456"/>
    <w:rsid w:val="0003453B"/>
    <w:rsid w:val="0004040B"/>
    <w:rsid w:val="00041777"/>
    <w:rsid w:val="00042364"/>
    <w:rsid w:val="000441EA"/>
    <w:rsid w:val="000444DB"/>
    <w:rsid w:val="00047295"/>
    <w:rsid w:val="00047CE9"/>
    <w:rsid w:val="00050479"/>
    <w:rsid w:val="00050D35"/>
    <w:rsid w:val="00051815"/>
    <w:rsid w:val="00051BF7"/>
    <w:rsid w:val="00054FB6"/>
    <w:rsid w:val="00055DE8"/>
    <w:rsid w:val="00055F39"/>
    <w:rsid w:val="00056B32"/>
    <w:rsid w:val="00057465"/>
    <w:rsid w:val="00063203"/>
    <w:rsid w:val="0006398F"/>
    <w:rsid w:val="00064080"/>
    <w:rsid w:val="00064648"/>
    <w:rsid w:val="000647A2"/>
    <w:rsid w:val="0006512F"/>
    <w:rsid w:val="00065B72"/>
    <w:rsid w:val="0006643A"/>
    <w:rsid w:val="000678D4"/>
    <w:rsid w:val="0006790B"/>
    <w:rsid w:val="00071770"/>
    <w:rsid w:val="00072278"/>
    <w:rsid w:val="00072DAF"/>
    <w:rsid w:val="00075623"/>
    <w:rsid w:val="00077403"/>
    <w:rsid w:val="00077644"/>
    <w:rsid w:val="000817D0"/>
    <w:rsid w:val="000847B1"/>
    <w:rsid w:val="0008508D"/>
    <w:rsid w:val="000869A9"/>
    <w:rsid w:val="00086C18"/>
    <w:rsid w:val="00087F47"/>
    <w:rsid w:val="000911E3"/>
    <w:rsid w:val="0009140C"/>
    <w:rsid w:val="000923A3"/>
    <w:rsid w:val="0009257D"/>
    <w:rsid w:val="00093920"/>
    <w:rsid w:val="00093F37"/>
    <w:rsid w:val="00094326"/>
    <w:rsid w:val="0009461E"/>
    <w:rsid w:val="000949F0"/>
    <w:rsid w:val="00094CE1"/>
    <w:rsid w:val="00095003"/>
    <w:rsid w:val="000955A8"/>
    <w:rsid w:val="00096E52"/>
    <w:rsid w:val="000973D5"/>
    <w:rsid w:val="000A0B36"/>
    <w:rsid w:val="000A12FA"/>
    <w:rsid w:val="000A1415"/>
    <w:rsid w:val="000A3788"/>
    <w:rsid w:val="000A3CEF"/>
    <w:rsid w:val="000A6BC8"/>
    <w:rsid w:val="000A6D1F"/>
    <w:rsid w:val="000A792E"/>
    <w:rsid w:val="000B0FF9"/>
    <w:rsid w:val="000B1163"/>
    <w:rsid w:val="000B1538"/>
    <w:rsid w:val="000B1B27"/>
    <w:rsid w:val="000B27D3"/>
    <w:rsid w:val="000B3BE2"/>
    <w:rsid w:val="000C06F2"/>
    <w:rsid w:val="000C078A"/>
    <w:rsid w:val="000C1528"/>
    <w:rsid w:val="000C2019"/>
    <w:rsid w:val="000C2533"/>
    <w:rsid w:val="000C3BFC"/>
    <w:rsid w:val="000C45A0"/>
    <w:rsid w:val="000C5D7F"/>
    <w:rsid w:val="000C797A"/>
    <w:rsid w:val="000C7B81"/>
    <w:rsid w:val="000D0EDB"/>
    <w:rsid w:val="000D2D07"/>
    <w:rsid w:val="000D3084"/>
    <w:rsid w:val="000D30CC"/>
    <w:rsid w:val="000D4761"/>
    <w:rsid w:val="000D74C4"/>
    <w:rsid w:val="000E053C"/>
    <w:rsid w:val="000E6343"/>
    <w:rsid w:val="000E73EB"/>
    <w:rsid w:val="000F0895"/>
    <w:rsid w:val="000F0D66"/>
    <w:rsid w:val="000F36CF"/>
    <w:rsid w:val="000F3F3E"/>
    <w:rsid w:val="000F47F0"/>
    <w:rsid w:val="000F507C"/>
    <w:rsid w:val="000F747D"/>
    <w:rsid w:val="00101797"/>
    <w:rsid w:val="00101940"/>
    <w:rsid w:val="0010286E"/>
    <w:rsid w:val="001056DC"/>
    <w:rsid w:val="00105B7E"/>
    <w:rsid w:val="00106638"/>
    <w:rsid w:val="001067B6"/>
    <w:rsid w:val="001068CD"/>
    <w:rsid w:val="00107A60"/>
    <w:rsid w:val="00110034"/>
    <w:rsid w:val="00110C51"/>
    <w:rsid w:val="00112056"/>
    <w:rsid w:val="00114FF5"/>
    <w:rsid w:val="00115853"/>
    <w:rsid w:val="00115C58"/>
    <w:rsid w:val="001205F0"/>
    <w:rsid w:val="00121611"/>
    <w:rsid w:val="0012262B"/>
    <w:rsid w:val="00123FD0"/>
    <w:rsid w:val="00124226"/>
    <w:rsid w:val="00125ADF"/>
    <w:rsid w:val="001273D4"/>
    <w:rsid w:val="00130075"/>
    <w:rsid w:val="0013022A"/>
    <w:rsid w:val="0013179E"/>
    <w:rsid w:val="00131905"/>
    <w:rsid w:val="001326AE"/>
    <w:rsid w:val="0013304C"/>
    <w:rsid w:val="001338A8"/>
    <w:rsid w:val="00135E2B"/>
    <w:rsid w:val="00143109"/>
    <w:rsid w:val="00143336"/>
    <w:rsid w:val="00143E73"/>
    <w:rsid w:val="0014464C"/>
    <w:rsid w:val="00145080"/>
    <w:rsid w:val="00145B47"/>
    <w:rsid w:val="00145FB3"/>
    <w:rsid w:val="00146C6C"/>
    <w:rsid w:val="0015262F"/>
    <w:rsid w:val="00152B4A"/>
    <w:rsid w:val="0015339F"/>
    <w:rsid w:val="0015399C"/>
    <w:rsid w:val="00154ACD"/>
    <w:rsid w:val="00155659"/>
    <w:rsid w:val="00155A4B"/>
    <w:rsid w:val="00157759"/>
    <w:rsid w:val="00157904"/>
    <w:rsid w:val="00160E6C"/>
    <w:rsid w:val="00163583"/>
    <w:rsid w:val="001706E6"/>
    <w:rsid w:val="001728A1"/>
    <w:rsid w:val="00175C65"/>
    <w:rsid w:val="00177256"/>
    <w:rsid w:val="00177DD2"/>
    <w:rsid w:val="0018130B"/>
    <w:rsid w:val="00182A58"/>
    <w:rsid w:val="00182F2B"/>
    <w:rsid w:val="0018756C"/>
    <w:rsid w:val="001875E7"/>
    <w:rsid w:val="00190D10"/>
    <w:rsid w:val="00190E74"/>
    <w:rsid w:val="00191621"/>
    <w:rsid w:val="00192013"/>
    <w:rsid w:val="00192340"/>
    <w:rsid w:val="001924A0"/>
    <w:rsid w:val="0019262E"/>
    <w:rsid w:val="0019348F"/>
    <w:rsid w:val="00193E60"/>
    <w:rsid w:val="001941FA"/>
    <w:rsid w:val="00195771"/>
    <w:rsid w:val="00195A82"/>
    <w:rsid w:val="001966BC"/>
    <w:rsid w:val="001A215E"/>
    <w:rsid w:val="001A2C4A"/>
    <w:rsid w:val="001A2E5B"/>
    <w:rsid w:val="001A5606"/>
    <w:rsid w:val="001A5727"/>
    <w:rsid w:val="001A658E"/>
    <w:rsid w:val="001B062B"/>
    <w:rsid w:val="001B1435"/>
    <w:rsid w:val="001B221A"/>
    <w:rsid w:val="001B2339"/>
    <w:rsid w:val="001B3047"/>
    <w:rsid w:val="001B3065"/>
    <w:rsid w:val="001B54A1"/>
    <w:rsid w:val="001B64EF"/>
    <w:rsid w:val="001C021A"/>
    <w:rsid w:val="001C1125"/>
    <w:rsid w:val="001C240D"/>
    <w:rsid w:val="001C2CF3"/>
    <w:rsid w:val="001C36B8"/>
    <w:rsid w:val="001C3C8C"/>
    <w:rsid w:val="001C6A9B"/>
    <w:rsid w:val="001D064E"/>
    <w:rsid w:val="001D124F"/>
    <w:rsid w:val="001D24AD"/>
    <w:rsid w:val="001D26B0"/>
    <w:rsid w:val="001D2706"/>
    <w:rsid w:val="001D52DD"/>
    <w:rsid w:val="001D5BFF"/>
    <w:rsid w:val="001D6811"/>
    <w:rsid w:val="001E1B34"/>
    <w:rsid w:val="001E5BAF"/>
    <w:rsid w:val="001E621C"/>
    <w:rsid w:val="001E6C39"/>
    <w:rsid w:val="001E7522"/>
    <w:rsid w:val="001F1980"/>
    <w:rsid w:val="001F2FF4"/>
    <w:rsid w:val="001F33F9"/>
    <w:rsid w:val="001F3645"/>
    <w:rsid w:val="001F3F74"/>
    <w:rsid w:val="001F4155"/>
    <w:rsid w:val="001F528C"/>
    <w:rsid w:val="001F603D"/>
    <w:rsid w:val="001F60FB"/>
    <w:rsid w:val="001F6B3C"/>
    <w:rsid w:val="001F7827"/>
    <w:rsid w:val="00202D19"/>
    <w:rsid w:val="002032B2"/>
    <w:rsid w:val="002065D3"/>
    <w:rsid w:val="00207902"/>
    <w:rsid w:val="00210951"/>
    <w:rsid w:val="002115DA"/>
    <w:rsid w:val="00211C36"/>
    <w:rsid w:val="00212E40"/>
    <w:rsid w:val="00214D16"/>
    <w:rsid w:val="00217C9C"/>
    <w:rsid w:val="00217F14"/>
    <w:rsid w:val="002204F3"/>
    <w:rsid w:val="00223B72"/>
    <w:rsid w:val="0022520A"/>
    <w:rsid w:val="00225F02"/>
    <w:rsid w:val="00226205"/>
    <w:rsid w:val="0022765C"/>
    <w:rsid w:val="00230FA1"/>
    <w:rsid w:val="002313E7"/>
    <w:rsid w:val="00232EF5"/>
    <w:rsid w:val="00233178"/>
    <w:rsid w:val="0023370C"/>
    <w:rsid w:val="00233B9A"/>
    <w:rsid w:val="002346BE"/>
    <w:rsid w:val="00235174"/>
    <w:rsid w:val="00235F9F"/>
    <w:rsid w:val="00236C44"/>
    <w:rsid w:val="002375F1"/>
    <w:rsid w:val="002442AD"/>
    <w:rsid w:val="002466D8"/>
    <w:rsid w:val="00246A7E"/>
    <w:rsid w:val="002472C7"/>
    <w:rsid w:val="0024779B"/>
    <w:rsid w:val="00247FBB"/>
    <w:rsid w:val="0025420A"/>
    <w:rsid w:val="002543AF"/>
    <w:rsid w:val="00254D37"/>
    <w:rsid w:val="00255636"/>
    <w:rsid w:val="002574FE"/>
    <w:rsid w:val="002607FD"/>
    <w:rsid w:val="00261047"/>
    <w:rsid w:val="002621F4"/>
    <w:rsid w:val="00263DAE"/>
    <w:rsid w:val="00264D1C"/>
    <w:rsid w:val="0026515C"/>
    <w:rsid w:val="002651CB"/>
    <w:rsid w:val="00270652"/>
    <w:rsid w:val="00270755"/>
    <w:rsid w:val="002708EB"/>
    <w:rsid w:val="00270EBE"/>
    <w:rsid w:val="00271E3A"/>
    <w:rsid w:val="00272F96"/>
    <w:rsid w:val="0028147F"/>
    <w:rsid w:val="00281701"/>
    <w:rsid w:val="00283A41"/>
    <w:rsid w:val="00284DCD"/>
    <w:rsid w:val="002859EC"/>
    <w:rsid w:val="00291245"/>
    <w:rsid w:val="002912E2"/>
    <w:rsid w:val="002913FD"/>
    <w:rsid w:val="002916B5"/>
    <w:rsid w:val="00292DAD"/>
    <w:rsid w:val="00294067"/>
    <w:rsid w:val="002956A2"/>
    <w:rsid w:val="00296800"/>
    <w:rsid w:val="002A088E"/>
    <w:rsid w:val="002A212D"/>
    <w:rsid w:val="002A28B1"/>
    <w:rsid w:val="002A2EA8"/>
    <w:rsid w:val="002A451E"/>
    <w:rsid w:val="002A469E"/>
    <w:rsid w:val="002A6282"/>
    <w:rsid w:val="002A64C9"/>
    <w:rsid w:val="002A7E8D"/>
    <w:rsid w:val="002B20D6"/>
    <w:rsid w:val="002B2B75"/>
    <w:rsid w:val="002B2D22"/>
    <w:rsid w:val="002B3661"/>
    <w:rsid w:val="002B6671"/>
    <w:rsid w:val="002C0714"/>
    <w:rsid w:val="002C518B"/>
    <w:rsid w:val="002C5BA4"/>
    <w:rsid w:val="002C60BE"/>
    <w:rsid w:val="002C6B72"/>
    <w:rsid w:val="002D0B5B"/>
    <w:rsid w:val="002D1558"/>
    <w:rsid w:val="002D2009"/>
    <w:rsid w:val="002D30E4"/>
    <w:rsid w:val="002D312F"/>
    <w:rsid w:val="002D58B1"/>
    <w:rsid w:val="002D629A"/>
    <w:rsid w:val="002D7BD1"/>
    <w:rsid w:val="002E6756"/>
    <w:rsid w:val="002E6BB6"/>
    <w:rsid w:val="002E6F7D"/>
    <w:rsid w:val="002E7BB7"/>
    <w:rsid w:val="002F09D9"/>
    <w:rsid w:val="002F0BB8"/>
    <w:rsid w:val="002F14D4"/>
    <w:rsid w:val="002F54E8"/>
    <w:rsid w:val="002F6156"/>
    <w:rsid w:val="002F73B3"/>
    <w:rsid w:val="002F7C24"/>
    <w:rsid w:val="00302306"/>
    <w:rsid w:val="00302743"/>
    <w:rsid w:val="003043A9"/>
    <w:rsid w:val="00304799"/>
    <w:rsid w:val="00305F54"/>
    <w:rsid w:val="00307D93"/>
    <w:rsid w:val="00310947"/>
    <w:rsid w:val="00312C50"/>
    <w:rsid w:val="00312D29"/>
    <w:rsid w:val="00314B0C"/>
    <w:rsid w:val="00314F76"/>
    <w:rsid w:val="0031563A"/>
    <w:rsid w:val="00316A16"/>
    <w:rsid w:val="003174C6"/>
    <w:rsid w:val="003204A9"/>
    <w:rsid w:val="00320B41"/>
    <w:rsid w:val="00320FF4"/>
    <w:rsid w:val="003231B5"/>
    <w:rsid w:val="00323348"/>
    <w:rsid w:val="0032370A"/>
    <w:rsid w:val="00323E62"/>
    <w:rsid w:val="00324857"/>
    <w:rsid w:val="003257D9"/>
    <w:rsid w:val="003276AF"/>
    <w:rsid w:val="00327BBE"/>
    <w:rsid w:val="0033068E"/>
    <w:rsid w:val="00330ADA"/>
    <w:rsid w:val="00335465"/>
    <w:rsid w:val="003366CD"/>
    <w:rsid w:val="00336715"/>
    <w:rsid w:val="00337009"/>
    <w:rsid w:val="0033743C"/>
    <w:rsid w:val="003417E4"/>
    <w:rsid w:val="00342A06"/>
    <w:rsid w:val="00342B01"/>
    <w:rsid w:val="00346968"/>
    <w:rsid w:val="00346B72"/>
    <w:rsid w:val="00346DDE"/>
    <w:rsid w:val="00350587"/>
    <w:rsid w:val="00350A8E"/>
    <w:rsid w:val="00352EEE"/>
    <w:rsid w:val="00355665"/>
    <w:rsid w:val="00356D76"/>
    <w:rsid w:val="0036115B"/>
    <w:rsid w:val="00362293"/>
    <w:rsid w:val="00363A91"/>
    <w:rsid w:val="003641B4"/>
    <w:rsid w:val="00364297"/>
    <w:rsid w:val="00364FD1"/>
    <w:rsid w:val="003653AB"/>
    <w:rsid w:val="00365E18"/>
    <w:rsid w:val="00371E24"/>
    <w:rsid w:val="00372292"/>
    <w:rsid w:val="003730AA"/>
    <w:rsid w:val="003733A4"/>
    <w:rsid w:val="00375398"/>
    <w:rsid w:val="00376002"/>
    <w:rsid w:val="0037620A"/>
    <w:rsid w:val="0038016E"/>
    <w:rsid w:val="00380542"/>
    <w:rsid w:val="00380962"/>
    <w:rsid w:val="00380993"/>
    <w:rsid w:val="00381846"/>
    <w:rsid w:val="00383B5C"/>
    <w:rsid w:val="003841AA"/>
    <w:rsid w:val="00385B26"/>
    <w:rsid w:val="003861DE"/>
    <w:rsid w:val="00386AD1"/>
    <w:rsid w:val="00386ECE"/>
    <w:rsid w:val="0039317F"/>
    <w:rsid w:val="003938D9"/>
    <w:rsid w:val="00394994"/>
    <w:rsid w:val="00395265"/>
    <w:rsid w:val="00395609"/>
    <w:rsid w:val="00395EDD"/>
    <w:rsid w:val="00396F22"/>
    <w:rsid w:val="003A266D"/>
    <w:rsid w:val="003A27D8"/>
    <w:rsid w:val="003A505E"/>
    <w:rsid w:val="003A5216"/>
    <w:rsid w:val="003A61AB"/>
    <w:rsid w:val="003B0B30"/>
    <w:rsid w:val="003B0CB9"/>
    <w:rsid w:val="003B1FEC"/>
    <w:rsid w:val="003B246C"/>
    <w:rsid w:val="003B3C4F"/>
    <w:rsid w:val="003B4224"/>
    <w:rsid w:val="003B4AC3"/>
    <w:rsid w:val="003C07E9"/>
    <w:rsid w:val="003C1AA5"/>
    <w:rsid w:val="003C2AB8"/>
    <w:rsid w:val="003C2EE2"/>
    <w:rsid w:val="003C2F15"/>
    <w:rsid w:val="003C3194"/>
    <w:rsid w:val="003C3DE6"/>
    <w:rsid w:val="003C74F5"/>
    <w:rsid w:val="003D2871"/>
    <w:rsid w:val="003D527E"/>
    <w:rsid w:val="003E3683"/>
    <w:rsid w:val="003E5EC5"/>
    <w:rsid w:val="003E71D2"/>
    <w:rsid w:val="003F13FE"/>
    <w:rsid w:val="003F2899"/>
    <w:rsid w:val="003F5365"/>
    <w:rsid w:val="003F58FC"/>
    <w:rsid w:val="003F77C8"/>
    <w:rsid w:val="003F7AEA"/>
    <w:rsid w:val="00401497"/>
    <w:rsid w:val="004039E2"/>
    <w:rsid w:val="00403A78"/>
    <w:rsid w:val="00404207"/>
    <w:rsid w:val="00405677"/>
    <w:rsid w:val="004065B6"/>
    <w:rsid w:val="0040771A"/>
    <w:rsid w:val="00407A07"/>
    <w:rsid w:val="004109D0"/>
    <w:rsid w:val="00410E55"/>
    <w:rsid w:val="00412014"/>
    <w:rsid w:val="004128E4"/>
    <w:rsid w:val="0041401E"/>
    <w:rsid w:val="0041576A"/>
    <w:rsid w:val="00415BB3"/>
    <w:rsid w:val="00415D97"/>
    <w:rsid w:val="004165D5"/>
    <w:rsid w:val="004207F4"/>
    <w:rsid w:val="00421F4F"/>
    <w:rsid w:val="00426539"/>
    <w:rsid w:val="00427159"/>
    <w:rsid w:val="004315DB"/>
    <w:rsid w:val="004344A3"/>
    <w:rsid w:val="0043678C"/>
    <w:rsid w:val="00436E97"/>
    <w:rsid w:val="00437288"/>
    <w:rsid w:val="00437EDB"/>
    <w:rsid w:val="00440A1E"/>
    <w:rsid w:val="004419B5"/>
    <w:rsid w:val="00442505"/>
    <w:rsid w:val="004431AC"/>
    <w:rsid w:val="00443699"/>
    <w:rsid w:val="00443A3F"/>
    <w:rsid w:val="00443B8A"/>
    <w:rsid w:val="00443E11"/>
    <w:rsid w:val="00443F17"/>
    <w:rsid w:val="004449CF"/>
    <w:rsid w:val="0044660D"/>
    <w:rsid w:val="00447E0D"/>
    <w:rsid w:val="0045189A"/>
    <w:rsid w:val="00452AF2"/>
    <w:rsid w:val="00452BB7"/>
    <w:rsid w:val="004537D3"/>
    <w:rsid w:val="00453DAD"/>
    <w:rsid w:val="00454115"/>
    <w:rsid w:val="00455349"/>
    <w:rsid w:val="0045589D"/>
    <w:rsid w:val="00461765"/>
    <w:rsid w:val="00462320"/>
    <w:rsid w:val="00463275"/>
    <w:rsid w:val="0046708D"/>
    <w:rsid w:val="004713C8"/>
    <w:rsid w:val="004717E2"/>
    <w:rsid w:val="00472F27"/>
    <w:rsid w:val="00473FFF"/>
    <w:rsid w:val="00474272"/>
    <w:rsid w:val="004759D3"/>
    <w:rsid w:val="00480B37"/>
    <w:rsid w:val="00483C07"/>
    <w:rsid w:val="00483E2F"/>
    <w:rsid w:val="00485B06"/>
    <w:rsid w:val="004864C4"/>
    <w:rsid w:val="00486C18"/>
    <w:rsid w:val="00490F13"/>
    <w:rsid w:val="00490F40"/>
    <w:rsid w:val="0049181D"/>
    <w:rsid w:val="00492045"/>
    <w:rsid w:val="00496807"/>
    <w:rsid w:val="004A25D1"/>
    <w:rsid w:val="004A357E"/>
    <w:rsid w:val="004A59AB"/>
    <w:rsid w:val="004A61C9"/>
    <w:rsid w:val="004A6AF3"/>
    <w:rsid w:val="004A7DE3"/>
    <w:rsid w:val="004B0641"/>
    <w:rsid w:val="004B3952"/>
    <w:rsid w:val="004B3F63"/>
    <w:rsid w:val="004B548E"/>
    <w:rsid w:val="004B5C25"/>
    <w:rsid w:val="004B5FBB"/>
    <w:rsid w:val="004B7B48"/>
    <w:rsid w:val="004C0A0F"/>
    <w:rsid w:val="004C3C80"/>
    <w:rsid w:val="004C48CD"/>
    <w:rsid w:val="004C4AAA"/>
    <w:rsid w:val="004C7011"/>
    <w:rsid w:val="004C7B6C"/>
    <w:rsid w:val="004D201B"/>
    <w:rsid w:val="004D3AA9"/>
    <w:rsid w:val="004D3DAE"/>
    <w:rsid w:val="004D622E"/>
    <w:rsid w:val="004E14BA"/>
    <w:rsid w:val="004E1ED9"/>
    <w:rsid w:val="004E46B4"/>
    <w:rsid w:val="004E4BB3"/>
    <w:rsid w:val="004E4C76"/>
    <w:rsid w:val="004E5EE8"/>
    <w:rsid w:val="004E6246"/>
    <w:rsid w:val="004E6A66"/>
    <w:rsid w:val="004F0758"/>
    <w:rsid w:val="004F45E4"/>
    <w:rsid w:val="004F50C9"/>
    <w:rsid w:val="004F5B73"/>
    <w:rsid w:val="004F6BA1"/>
    <w:rsid w:val="004F74DE"/>
    <w:rsid w:val="005010AE"/>
    <w:rsid w:val="0050119D"/>
    <w:rsid w:val="00502495"/>
    <w:rsid w:val="00502CEE"/>
    <w:rsid w:val="00503C00"/>
    <w:rsid w:val="00504EBE"/>
    <w:rsid w:val="00507655"/>
    <w:rsid w:val="0050774E"/>
    <w:rsid w:val="00510476"/>
    <w:rsid w:val="005106DC"/>
    <w:rsid w:val="005110CE"/>
    <w:rsid w:val="005122FD"/>
    <w:rsid w:val="00514395"/>
    <w:rsid w:val="00515148"/>
    <w:rsid w:val="0051604E"/>
    <w:rsid w:val="00516D62"/>
    <w:rsid w:val="00517FD7"/>
    <w:rsid w:val="005201B2"/>
    <w:rsid w:val="00520740"/>
    <w:rsid w:val="005209A6"/>
    <w:rsid w:val="005219DD"/>
    <w:rsid w:val="005221C4"/>
    <w:rsid w:val="005231D3"/>
    <w:rsid w:val="005271B9"/>
    <w:rsid w:val="005308E6"/>
    <w:rsid w:val="00532F0E"/>
    <w:rsid w:val="005330FE"/>
    <w:rsid w:val="0053379E"/>
    <w:rsid w:val="005367D9"/>
    <w:rsid w:val="00536B5C"/>
    <w:rsid w:val="00536D31"/>
    <w:rsid w:val="0054459F"/>
    <w:rsid w:val="005451E6"/>
    <w:rsid w:val="005479D6"/>
    <w:rsid w:val="005506C8"/>
    <w:rsid w:val="005520C3"/>
    <w:rsid w:val="00553ED0"/>
    <w:rsid w:val="00554F75"/>
    <w:rsid w:val="005557D0"/>
    <w:rsid w:val="00557782"/>
    <w:rsid w:val="00560925"/>
    <w:rsid w:val="005618BB"/>
    <w:rsid w:val="00561F1E"/>
    <w:rsid w:val="00562E39"/>
    <w:rsid w:val="00563E54"/>
    <w:rsid w:val="00565F4E"/>
    <w:rsid w:val="00566096"/>
    <w:rsid w:val="005666B7"/>
    <w:rsid w:val="00567C9F"/>
    <w:rsid w:val="0057190E"/>
    <w:rsid w:val="00571CCC"/>
    <w:rsid w:val="00571EB3"/>
    <w:rsid w:val="00574326"/>
    <w:rsid w:val="0057491C"/>
    <w:rsid w:val="005749CD"/>
    <w:rsid w:val="00574D29"/>
    <w:rsid w:val="00574E62"/>
    <w:rsid w:val="0057697C"/>
    <w:rsid w:val="0057725D"/>
    <w:rsid w:val="005774EC"/>
    <w:rsid w:val="00580A30"/>
    <w:rsid w:val="00582197"/>
    <w:rsid w:val="005838C4"/>
    <w:rsid w:val="005856F4"/>
    <w:rsid w:val="00585D9C"/>
    <w:rsid w:val="00591B13"/>
    <w:rsid w:val="005921B3"/>
    <w:rsid w:val="00593D44"/>
    <w:rsid w:val="005950BC"/>
    <w:rsid w:val="005960D8"/>
    <w:rsid w:val="005962BD"/>
    <w:rsid w:val="005964F1"/>
    <w:rsid w:val="005967C3"/>
    <w:rsid w:val="005A2517"/>
    <w:rsid w:val="005A3CFD"/>
    <w:rsid w:val="005A47DD"/>
    <w:rsid w:val="005A483A"/>
    <w:rsid w:val="005A7C82"/>
    <w:rsid w:val="005B08AA"/>
    <w:rsid w:val="005B0B09"/>
    <w:rsid w:val="005B156B"/>
    <w:rsid w:val="005B1B83"/>
    <w:rsid w:val="005B214F"/>
    <w:rsid w:val="005B3E5B"/>
    <w:rsid w:val="005B3EDC"/>
    <w:rsid w:val="005B4084"/>
    <w:rsid w:val="005B6075"/>
    <w:rsid w:val="005B65C5"/>
    <w:rsid w:val="005C21DD"/>
    <w:rsid w:val="005C2A70"/>
    <w:rsid w:val="005C2FD7"/>
    <w:rsid w:val="005C36F0"/>
    <w:rsid w:val="005C3EDC"/>
    <w:rsid w:val="005C4536"/>
    <w:rsid w:val="005C4910"/>
    <w:rsid w:val="005C5696"/>
    <w:rsid w:val="005C665E"/>
    <w:rsid w:val="005D0149"/>
    <w:rsid w:val="005D32A4"/>
    <w:rsid w:val="005D68B9"/>
    <w:rsid w:val="005E1D84"/>
    <w:rsid w:val="005E22AB"/>
    <w:rsid w:val="005E2787"/>
    <w:rsid w:val="005E657A"/>
    <w:rsid w:val="005F1801"/>
    <w:rsid w:val="005F2A93"/>
    <w:rsid w:val="005F5D4F"/>
    <w:rsid w:val="005F5F62"/>
    <w:rsid w:val="005F6C02"/>
    <w:rsid w:val="0060427D"/>
    <w:rsid w:val="006061A9"/>
    <w:rsid w:val="00612206"/>
    <w:rsid w:val="006132D6"/>
    <w:rsid w:val="00613D79"/>
    <w:rsid w:val="0061449F"/>
    <w:rsid w:val="00614698"/>
    <w:rsid w:val="00614B53"/>
    <w:rsid w:val="00616E36"/>
    <w:rsid w:val="00617C35"/>
    <w:rsid w:val="006203D8"/>
    <w:rsid w:val="00623905"/>
    <w:rsid w:val="00623BA4"/>
    <w:rsid w:val="0062670D"/>
    <w:rsid w:val="00626735"/>
    <w:rsid w:val="00626C1A"/>
    <w:rsid w:val="006316AF"/>
    <w:rsid w:val="006346DF"/>
    <w:rsid w:val="00635ECC"/>
    <w:rsid w:val="0063736A"/>
    <w:rsid w:val="006373F2"/>
    <w:rsid w:val="006419AA"/>
    <w:rsid w:val="00641B0D"/>
    <w:rsid w:val="00641F0D"/>
    <w:rsid w:val="00642A90"/>
    <w:rsid w:val="00644CDE"/>
    <w:rsid w:val="00645072"/>
    <w:rsid w:val="00645BE5"/>
    <w:rsid w:val="0064750B"/>
    <w:rsid w:val="00647B9C"/>
    <w:rsid w:val="00651AD6"/>
    <w:rsid w:val="00651C7E"/>
    <w:rsid w:val="0065334A"/>
    <w:rsid w:val="00655612"/>
    <w:rsid w:val="00655A8A"/>
    <w:rsid w:val="00660B4A"/>
    <w:rsid w:val="00660C6E"/>
    <w:rsid w:val="0066634E"/>
    <w:rsid w:val="00671A5C"/>
    <w:rsid w:val="00673511"/>
    <w:rsid w:val="00673F47"/>
    <w:rsid w:val="00674D0A"/>
    <w:rsid w:val="00675C4C"/>
    <w:rsid w:val="00675EC0"/>
    <w:rsid w:val="00676620"/>
    <w:rsid w:val="00677351"/>
    <w:rsid w:val="00677F59"/>
    <w:rsid w:val="006822D5"/>
    <w:rsid w:val="006829AC"/>
    <w:rsid w:val="00682D44"/>
    <w:rsid w:val="00683C2F"/>
    <w:rsid w:val="00685187"/>
    <w:rsid w:val="0069169B"/>
    <w:rsid w:val="00691D60"/>
    <w:rsid w:val="00691F25"/>
    <w:rsid w:val="00693C6B"/>
    <w:rsid w:val="00694F29"/>
    <w:rsid w:val="006964E6"/>
    <w:rsid w:val="006A0A7F"/>
    <w:rsid w:val="006A1704"/>
    <w:rsid w:val="006A3689"/>
    <w:rsid w:val="006A3C2B"/>
    <w:rsid w:val="006A5D63"/>
    <w:rsid w:val="006B7EC7"/>
    <w:rsid w:val="006B7F70"/>
    <w:rsid w:val="006C05A3"/>
    <w:rsid w:val="006C0DF1"/>
    <w:rsid w:val="006C1C49"/>
    <w:rsid w:val="006C2148"/>
    <w:rsid w:val="006C25EC"/>
    <w:rsid w:val="006C396C"/>
    <w:rsid w:val="006C553F"/>
    <w:rsid w:val="006C7929"/>
    <w:rsid w:val="006D0996"/>
    <w:rsid w:val="006D30E3"/>
    <w:rsid w:val="006D3AAC"/>
    <w:rsid w:val="006D623C"/>
    <w:rsid w:val="006D67A4"/>
    <w:rsid w:val="006D68CF"/>
    <w:rsid w:val="006D7238"/>
    <w:rsid w:val="006E0206"/>
    <w:rsid w:val="006E0568"/>
    <w:rsid w:val="006E2F6B"/>
    <w:rsid w:val="006E3414"/>
    <w:rsid w:val="006E3484"/>
    <w:rsid w:val="006E366E"/>
    <w:rsid w:val="006E414F"/>
    <w:rsid w:val="006E598A"/>
    <w:rsid w:val="006E674D"/>
    <w:rsid w:val="006E7515"/>
    <w:rsid w:val="006E7E7D"/>
    <w:rsid w:val="006F099B"/>
    <w:rsid w:val="006F1DB3"/>
    <w:rsid w:val="00701E09"/>
    <w:rsid w:val="007033B0"/>
    <w:rsid w:val="007037AF"/>
    <w:rsid w:val="00704507"/>
    <w:rsid w:val="00704679"/>
    <w:rsid w:val="007061A9"/>
    <w:rsid w:val="007119EB"/>
    <w:rsid w:val="007129F6"/>
    <w:rsid w:val="00713CC6"/>
    <w:rsid w:val="007144BE"/>
    <w:rsid w:val="00714FFE"/>
    <w:rsid w:val="00715445"/>
    <w:rsid w:val="00716026"/>
    <w:rsid w:val="0071689A"/>
    <w:rsid w:val="007170CB"/>
    <w:rsid w:val="00717340"/>
    <w:rsid w:val="00717EDA"/>
    <w:rsid w:val="00720578"/>
    <w:rsid w:val="00721A63"/>
    <w:rsid w:val="0072282B"/>
    <w:rsid w:val="0072318E"/>
    <w:rsid w:val="00724789"/>
    <w:rsid w:val="007254EA"/>
    <w:rsid w:val="007256FA"/>
    <w:rsid w:val="00725FBA"/>
    <w:rsid w:val="00730444"/>
    <w:rsid w:val="00730DEE"/>
    <w:rsid w:val="00730DFB"/>
    <w:rsid w:val="00731666"/>
    <w:rsid w:val="00731EFC"/>
    <w:rsid w:val="00732E0E"/>
    <w:rsid w:val="00733B2B"/>
    <w:rsid w:val="00733E2D"/>
    <w:rsid w:val="00734984"/>
    <w:rsid w:val="00737112"/>
    <w:rsid w:val="007375F1"/>
    <w:rsid w:val="0074026C"/>
    <w:rsid w:val="00740A87"/>
    <w:rsid w:val="00743E0D"/>
    <w:rsid w:val="00744501"/>
    <w:rsid w:val="00744AA6"/>
    <w:rsid w:val="00747175"/>
    <w:rsid w:val="00750A87"/>
    <w:rsid w:val="00751435"/>
    <w:rsid w:val="007527D8"/>
    <w:rsid w:val="00754948"/>
    <w:rsid w:val="0075539C"/>
    <w:rsid w:val="00756F9A"/>
    <w:rsid w:val="0076005F"/>
    <w:rsid w:val="00761482"/>
    <w:rsid w:val="0076149E"/>
    <w:rsid w:val="007614C4"/>
    <w:rsid w:val="00761DA0"/>
    <w:rsid w:val="00765FC3"/>
    <w:rsid w:val="00766CF4"/>
    <w:rsid w:val="00767986"/>
    <w:rsid w:val="00767A1E"/>
    <w:rsid w:val="0077043B"/>
    <w:rsid w:val="007724F0"/>
    <w:rsid w:val="007752B1"/>
    <w:rsid w:val="00776396"/>
    <w:rsid w:val="007772B3"/>
    <w:rsid w:val="007775C1"/>
    <w:rsid w:val="007808FB"/>
    <w:rsid w:val="00782064"/>
    <w:rsid w:val="007824F2"/>
    <w:rsid w:val="0078395C"/>
    <w:rsid w:val="0078429E"/>
    <w:rsid w:val="00784F8D"/>
    <w:rsid w:val="00785531"/>
    <w:rsid w:val="00785EA3"/>
    <w:rsid w:val="0078799D"/>
    <w:rsid w:val="00787DA8"/>
    <w:rsid w:val="007905BB"/>
    <w:rsid w:val="00790E0C"/>
    <w:rsid w:val="007917E6"/>
    <w:rsid w:val="00791BD7"/>
    <w:rsid w:val="0079288B"/>
    <w:rsid w:val="00794F61"/>
    <w:rsid w:val="00795F33"/>
    <w:rsid w:val="00797755"/>
    <w:rsid w:val="007A0532"/>
    <w:rsid w:val="007A2E02"/>
    <w:rsid w:val="007A5601"/>
    <w:rsid w:val="007A56BB"/>
    <w:rsid w:val="007B1F57"/>
    <w:rsid w:val="007C04F0"/>
    <w:rsid w:val="007C6443"/>
    <w:rsid w:val="007C79F3"/>
    <w:rsid w:val="007D1E66"/>
    <w:rsid w:val="007D2C0B"/>
    <w:rsid w:val="007D4065"/>
    <w:rsid w:val="007D495A"/>
    <w:rsid w:val="007D4AA6"/>
    <w:rsid w:val="007D58EE"/>
    <w:rsid w:val="007D5FEA"/>
    <w:rsid w:val="007D681C"/>
    <w:rsid w:val="007E2150"/>
    <w:rsid w:val="007E2BC7"/>
    <w:rsid w:val="007E4206"/>
    <w:rsid w:val="007E6597"/>
    <w:rsid w:val="007F010F"/>
    <w:rsid w:val="007F2912"/>
    <w:rsid w:val="007F631A"/>
    <w:rsid w:val="007F72BF"/>
    <w:rsid w:val="007F7FBC"/>
    <w:rsid w:val="00800946"/>
    <w:rsid w:val="00800B01"/>
    <w:rsid w:val="008011AB"/>
    <w:rsid w:val="0080287D"/>
    <w:rsid w:val="00802B88"/>
    <w:rsid w:val="00802EB2"/>
    <w:rsid w:val="00803703"/>
    <w:rsid w:val="00804224"/>
    <w:rsid w:val="00804756"/>
    <w:rsid w:val="008048F2"/>
    <w:rsid w:val="008048FB"/>
    <w:rsid w:val="00805DD4"/>
    <w:rsid w:val="00806415"/>
    <w:rsid w:val="008072EC"/>
    <w:rsid w:val="0081435F"/>
    <w:rsid w:val="0081455B"/>
    <w:rsid w:val="008147BE"/>
    <w:rsid w:val="00814E72"/>
    <w:rsid w:val="0081566E"/>
    <w:rsid w:val="008161F0"/>
    <w:rsid w:val="008167BE"/>
    <w:rsid w:val="008169D5"/>
    <w:rsid w:val="008171CC"/>
    <w:rsid w:val="00817478"/>
    <w:rsid w:val="0082124C"/>
    <w:rsid w:val="00823D5D"/>
    <w:rsid w:val="00825333"/>
    <w:rsid w:val="00830BE9"/>
    <w:rsid w:val="00832A66"/>
    <w:rsid w:val="00832C57"/>
    <w:rsid w:val="00834383"/>
    <w:rsid w:val="00834497"/>
    <w:rsid w:val="008346F7"/>
    <w:rsid w:val="00835BBF"/>
    <w:rsid w:val="00837057"/>
    <w:rsid w:val="00837171"/>
    <w:rsid w:val="008374E7"/>
    <w:rsid w:val="008413FD"/>
    <w:rsid w:val="00843CDD"/>
    <w:rsid w:val="00844CD2"/>
    <w:rsid w:val="00846622"/>
    <w:rsid w:val="00851A1A"/>
    <w:rsid w:val="00853788"/>
    <w:rsid w:val="00854828"/>
    <w:rsid w:val="00854B53"/>
    <w:rsid w:val="008555A7"/>
    <w:rsid w:val="00855D37"/>
    <w:rsid w:val="00855FA2"/>
    <w:rsid w:val="008567EF"/>
    <w:rsid w:val="00857F00"/>
    <w:rsid w:val="00860035"/>
    <w:rsid w:val="00860446"/>
    <w:rsid w:val="00861008"/>
    <w:rsid w:val="00861D7C"/>
    <w:rsid w:val="00862718"/>
    <w:rsid w:val="00862843"/>
    <w:rsid w:val="00864972"/>
    <w:rsid w:val="00865CE5"/>
    <w:rsid w:val="0086650F"/>
    <w:rsid w:val="008677EA"/>
    <w:rsid w:val="0087200E"/>
    <w:rsid w:val="00872CB1"/>
    <w:rsid w:val="0087389E"/>
    <w:rsid w:val="0087718E"/>
    <w:rsid w:val="008778C2"/>
    <w:rsid w:val="00877BCE"/>
    <w:rsid w:val="00880E83"/>
    <w:rsid w:val="00882695"/>
    <w:rsid w:val="008828BF"/>
    <w:rsid w:val="00882DF0"/>
    <w:rsid w:val="00882FDB"/>
    <w:rsid w:val="00882FFF"/>
    <w:rsid w:val="00883C5C"/>
    <w:rsid w:val="008848CC"/>
    <w:rsid w:val="00884B7C"/>
    <w:rsid w:val="00886B38"/>
    <w:rsid w:val="00886E3C"/>
    <w:rsid w:val="00887552"/>
    <w:rsid w:val="008879A1"/>
    <w:rsid w:val="00887A0D"/>
    <w:rsid w:val="008920F6"/>
    <w:rsid w:val="00892EA5"/>
    <w:rsid w:val="00893AE2"/>
    <w:rsid w:val="00893C85"/>
    <w:rsid w:val="008947DE"/>
    <w:rsid w:val="008949FC"/>
    <w:rsid w:val="00894A19"/>
    <w:rsid w:val="00894C7F"/>
    <w:rsid w:val="00896F5A"/>
    <w:rsid w:val="00897A46"/>
    <w:rsid w:val="008A08FC"/>
    <w:rsid w:val="008A108B"/>
    <w:rsid w:val="008A1BD0"/>
    <w:rsid w:val="008A214D"/>
    <w:rsid w:val="008A26C6"/>
    <w:rsid w:val="008A4108"/>
    <w:rsid w:val="008A479D"/>
    <w:rsid w:val="008A7ADD"/>
    <w:rsid w:val="008B1972"/>
    <w:rsid w:val="008B19C4"/>
    <w:rsid w:val="008B1CE7"/>
    <w:rsid w:val="008B2259"/>
    <w:rsid w:val="008B2AFE"/>
    <w:rsid w:val="008B2E33"/>
    <w:rsid w:val="008B47AC"/>
    <w:rsid w:val="008B4EFB"/>
    <w:rsid w:val="008B71A0"/>
    <w:rsid w:val="008B7C80"/>
    <w:rsid w:val="008C29B2"/>
    <w:rsid w:val="008C31AD"/>
    <w:rsid w:val="008C3660"/>
    <w:rsid w:val="008C4487"/>
    <w:rsid w:val="008C6B47"/>
    <w:rsid w:val="008C7DBF"/>
    <w:rsid w:val="008D0A66"/>
    <w:rsid w:val="008D256B"/>
    <w:rsid w:val="008D367F"/>
    <w:rsid w:val="008D3F7C"/>
    <w:rsid w:val="008D4A41"/>
    <w:rsid w:val="008D6226"/>
    <w:rsid w:val="008D699E"/>
    <w:rsid w:val="008E0606"/>
    <w:rsid w:val="008E1057"/>
    <w:rsid w:val="008E12BF"/>
    <w:rsid w:val="008E267B"/>
    <w:rsid w:val="008E2DE6"/>
    <w:rsid w:val="008E3833"/>
    <w:rsid w:val="008E3B8E"/>
    <w:rsid w:val="008E4512"/>
    <w:rsid w:val="008E477C"/>
    <w:rsid w:val="008E5849"/>
    <w:rsid w:val="008E7B81"/>
    <w:rsid w:val="008F08BC"/>
    <w:rsid w:val="008F0A44"/>
    <w:rsid w:val="008F19DA"/>
    <w:rsid w:val="008F222D"/>
    <w:rsid w:val="008F233F"/>
    <w:rsid w:val="008F4FAC"/>
    <w:rsid w:val="008F6439"/>
    <w:rsid w:val="008F6810"/>
    <w:rsid w:val="008F6B86"/>
    <w:rsid w:val="008F6FEC"/>
    <w:rsid w:val="008F7942"/>
    <w:rsid w:val="00900C3F"/>
    <w:rsid w:val="00900E77"/>
    <w:rsid w:val="0090237D"/>
    <w:rsid w:val="009026CA"/>
    <w:rsid w:val="009044A4"/>
    <w:rsid w:val="00904517"/>
    <w:rsid w:val="0090471E"/>
    <w:rsid w:val="009056B8"/>
    <w:rsid w:val="00907FD4"/>
    <w:rsid w:val="009127C8"/>
    <w:rsid w:val="00912A51"/>
    <w:rsid w:val="00913E57"/>
    <w:rsid w:val="009200C8"/>
    <w:rsid w:val="00920B8D"/>
    <w:rsid w:val="00922944"/>
    <w:rsid w:val="0092469C"/>
    <w:rsid w:val="009247D2"/>
    <w:rsid w:val="00926923"/>
    <w:rsid w:val="009326C0"/>
    <w:rsid w:val="00933E13"/>
    <w:rsid w:val="00933FBB"/>
    <w:rsid w:val="0093472C"/>
    <w:rsid w:val="00935532"/>
    <w:rsid w:val="00936195"/>
    <w:rsid w:val="00942A09"/>
    <w:rsid w:val="009454B4"/>
    <w:rsid w:val="00945FA7"/>
    <w:rsid w:val="0094600E"/>
    <w:rsid w:val="0094765F"/>
    <w:rsid w:val="009538BE"/>
    <w:rsid w:val="00956819"/>
    <w:rsid w:val="009572F3"/>
    <w:rsid w:val="00957740"/>
    <w:rsid w:val="00957FBA"/>
    <w:rsid w:val="00960A37"/>
    <w:rsid w:val="0096346F"/>
    <w:rsid w:val="00963D65"/>
    <w:rsid w:val="00971996"/>
    <w:rsid w:val="00971D57"/>
    <w:rsid w:val="009721EB"/>
    <w:rsid w:val="009722CE"/>
    <w:rsid w:val="0097379B"/>
    <w:rsid w:val="009740A9"/>
    <w:rsid w:val="00974BE9"/>
    <w:rsid w:val="0097590A"/>
    <w:rsid w:val="00976F7C"/>
    <w:rsid w:val="009815E6"/>
    <w:rsid w:val="00981AD6"/>
    <w:rsid w:val="00981ECE"/>
    <w:rsid w:val="00982591"/>
    <w:rsid w:val="00982842"/>
    <w:rsid w:val="00982E88"/>
    <w:rsid w:val="00983356"/>
    <w:rsid w:val="00986629"/>
    <w:rsid w:val="00990303"/>
    <w:rsid w:val="009924BC"/>
    <w:rsid w:val="00994C9B"/>
    <w:rsid w:val="00995172"/>
    <w:rsid w:val="00996CED"/>
    <w:rsid w:val="00996DEF"/>
    <w:rsid w:val="0099719A"/>
    <w:rsid w:val="009A04A6"/>
    <w:rsid w:val="009A0598"/>
    <w:rsid w:val="009A076C"/>
    <w:rsid w:val="009A2AC8"/>
    <w:rsid w:val="009A35DA"/>
    <w:rsid w:val="009A36C0"/>
    <w:rsid w:val="009A7696"/>
    <w:rsid w:val="009B0CDD"/>
    <w:rsid w:val="009B1329"/>
    <w:rsid w:val="009B65D5"/>
    <w:rsid w:val="009C17AD"/>
    <w:rsid w:val="009C1D2C"/>
    <w:rsid w:val="009C2942"/>
    <w:rsid w:val="009C29F0"/>
    <w:rsid w:val="009C3861"/>
    <w:rsid w:val="009C42D3"/>
    <w:rsid w:val="009C578B"/>
    <w:rsid w:val="009C75EC"/>
    <w:rsid w:val="009D206D"/>
    <w:rsid w:val="009D63DB"/>
    <w:rsid w:val="009D7831"/>
    <w:rsid w:val="009E03D0"/>
    <w:rsid w:val="009E1394"/>
    <w:rsid w:val="009E2823"/>
    <w:rsid w:val="009E3C47"/>
    <w:rsid w:val="009E5391"/>
    <w:rsid w:val="009E656E"/>
    <w:rsid w:val="009F05A2"/>
    <w:rsid w:val="009F1AAD"/>
    <w:rsid w:val="009F2E2C"/>
    <w:rsid w:val="009F3EC9"/>
    <w:rsid w:val="009F4E49"/>
    <w:rsid w:val="00A02866"/>
    <w:rsid w:val="00A03BFE"/>
    <w:rsid w:val="00A06ECE"/>
    <w:rsid w:val="00A07166"/>
    <w:rsid w:val="00A13C49"/>
    <w:rsid w:val="00A1401F"/>
    <w:rsid w:val="00A15D0F"/>
    <w:rsid w:val="00A17CC5"/>
    <w:rsid w:val="00A20237"/>
    <w:rsid w:val="00A2371D"/>
    <w:rsid w:val="00A23FCF"/>
    <w:rsid w:val="00A246CF"/>
    <w:rsid w:val="00A24CD2"/>
    <w:rsid w:val="00A2715F"/>
    <w:rsid w:val="00A30F07"/>
    <w:rsid w:val="00A31501"/>
    <w:rsid w:val="00A31EBF"/>
    <w:rsid w:val="00A3205A"/>
    <w:rsid w:val="00A322BE"/>
    <w:rsid w:val="00A32E9D"/>
    <w:rsid w:val="00A33856"/>
    <w:rsid w:val="00A34248"/>
    <w:rsid w:val="00A350A8"/>
    <w:rsid w:val="00A35183"/>
    <w:rsid w:val="00A359B2"/>
    <w:rsid w:val="00A36E4D"/>
    <w:rsid w:val="00A37439"/>
    <w:rsid w:val="00A420AD"/>
    <w:rsid w:val="00A422E6"/>
    <w:rsid w:val="00A42607"/>
    <w:rsid w:val="00A43B8A"/>
    <w:rsid w:val="00A442FC"/>
    <w:rsid w:val="00A446A6"/>
    <w:rsid w:val="00A452BB"/>
    <w:rsid w:val="00A474AA"/>
    <w:rsid w:val="00A474BE"/>
    <w:rsid w:val="00A50DA3"/>
    <w:rsid w:val="00A51EE9"/>
    <w:rsid w:val="00A5479F"/>
    <w:rsid w:val="00A56901"/>
    <w:rsid w:val="00A5722F"/>
    <w:rsid w:val="00A573EA"/>
    <w:rsid w:val="00A60083"/>
    <w:rsid w:val="00A60750"/>
    <w:rsid w:val="00A60801"/>
    <w:rsid w:val="00A62BD4"/>
    <w:rsid w:val="00A63421"/>
    <w:rsid w:val="00A671D0"/>
    <w:rsid w:val="00A67700"/>
    <w:rsid w:val="00A71DA7"/>
    <w:rsid w:val="00A7274A"/>
    <w:rsid w:val="00A72992"/>
    <w:rsid w:val="00A73EF7"/>
    <w:rsid w:val="00A75D80"/>
    <w:rsid w:val="00A760F9"/>
    <w:rsid w:val="00A76B37"/>
    <w:rsid w:val="00A77349"/>
    <w:rsid w:val="00A77FC1"/>
    <w:rsid w:val="00A81106"/>
    <w:rsid w:val="00A812A7"/>
    <w:rsid w:val="00A81C5D"/>
    <w:rsid w:val="00A824A1"/>
    <w:rsid w:val="00A83760"/>
    <w:rsid w:val="00A859C7"/>
    <w:rsid w:val="00A90DC8"/>
    <w:rsid w:val="00A91CA6"/>
    <w:rsid w:val="00A93605"/>
    <w:rsid w:val="00A93CFF"/>
    <w:rsid w:val="00A9724F"/>
    <w:rsid w:val="00AA002D"/>
    <w:rsid w:val="00AA0F09"/>
    <w:rsid w:val="00AA108D"/>
    <w:rsid w:val="00AA10D5"/>
    <w:rsid w:val="00AA1591"/>
    <w:rsid w:val="00AA16C2"/>
    <w:rsid w:val="00AA29E8"/>
    <w:rsid w:val="00AA3DD1"/>
    <w:rsid w:val="00AA41E8"/>
    <w:rsid w:val="00AA52E9"/>
    <w:rsid w:val="00AA5595"/>
    <w:rsid w:val="00AA5C36"/>
    <w:rsid w:val="00AA5E31"/>
    <w:rsid w:val="00AA5F12"/>
    <w:rsid w:val="00AA6479"/>
    <w:rsid w:val="00AA7C71"/>
    <w:rsid w:val="00AA7F31"/>
    <w:rsid w:val="00AB002B"/>
    <w:rsid w:val="00AB0863"/>
    <w:rsid w:val="00AB1E31"/>
    <w:rsid w:val="00AB47B8"/>
    <w:rsid w:val="00AB64EA"/>
    <w:rsid w:val="00AB6B52"/>
    <w:rsid w:val="00AC0310"/>
    <w:rsid w:val="00AC12A6"/>
    <w:rsid w:val="00AC17CB"/>
    <w:rsid w:val="00AC30B5"/>
    <w:rsid w:val="00AC4601"/>
    <w:rsid w:val="00AC46E0"/>
    <w:rsid w:val="00AC522A"/>
    <w:rsid w:val="00AC522D"/>
    <w:rsid w:val="00AC5EAE"/>
    <w:rsid w:val="00AC717B"/>
    <w:rsid w:val="00AC7764"/>
    <w:rsid w:val="00AC7B4A"/>
    <w:rsid w:val="00AD309F"/>
    <w:rsid w:val="00AD7F77"/>
    <w:rsid w:val="00AE2CE4"/>
    <w:rsid w:val="00AE4B8D"/>
    <w:rsid w:val="00AE4E8C"/>
    <w:rsid w:val="00AE559C"/>
    <w:rsid w:val="00AF03AD"/>
    <w:rsid w:val="00AF12AA"/>
    <w:rsid w:val="00AF6A9F"/>
    <w:rsid w:val="00AF72D4"/>
    <w:rsid w:val="00AF737A"/>
    <w:rsid w:val="00B00D27"/>
    <w:rsid w:val="00B0270C"/>
    <w:rsid w:val="00B034AC"/>
    <w:rsid w:val="00B05F75"/>
    <w:rsid w:val="00B0744C"/>
    <w:rsid w:val="00B102C3"/>
    <w:rsid w:val="00B103D7"/>
    <w:rsid w:val="00B1179A"/>
    <w:rsid w:val="00B12FB2"/>
    <w:rsid w:val="00B14206"/>
    <w:rsid w:val="00B17C7A"/>
    <w:rsid w:val="00B22B9B"/>
    <w:rsid w:val="00B2311D"/>
    <w:rsid w:val="00B263A2"/>
    <w:rsid w:val="00B26FCA"/>
    <w:rsid w:val="00B27111"/>
    <w:rsid w:val="00B310AD"/>
    <w:rsid w:val="00B31D88"/>
    <w:rsid w:val="00B329BC"/>
    <w:rsid w:val="00B32E5C"/>
    <w:rsid w:val="00B33D84"/>
    <w:rsid w:val="00B34201"/>
    <w:rsid w:val="00B34316"/>
    <w:rsid w:val="00B3450F"/>
    <w:rsid w:val="00B37606"/>
    <w:rsid w:val="00B4159C"/>
    <w:rsid w:val="00B41B43"/>
    <w:rsid w:val="00B41E35"/>
    <w:rsid w:val="00B43667"/>
    <w:rsid w:val="00B446EB"/>
    <w:rsid w:val="00B44ABA"/>
    <w:rsid w:val="00B45781"/>
    <w:rsid w:val="00B45CF5"/>
    <w:rsid w:val="00B5359B"/>
    <w:rsid w:val="00B55A26"/>
    <w:rsid w:val="00B561E5"/>
    <w:rsid w:val="00B57056"/>
    <w:rsid w:val="00B572BC"/>
    <w:rsid w:val="00B57332"/>
    <w:rsid w:val="00B61203"/>
    <w:rsid w:val="00B623B8"/>
    <w:rsid w:val="00B625FA"/>
    <w:rsid w:val="00B638B9"/>
    <w:rsid w:val="00B63980"/>
    <w:rsid w:val="00B6411B"/>
    <w:rsid w:val="00B65FEB"/>
    <w:rsid w:val="00B701F7"/>
    <w:rsid w:val="00B72038"/>
    <w:rsid w:val="00B733BD"/>
    <w:rsid w:val="00B7684F"/>
    <w:rsid w:val="00B814D5"/>
    <w:rsid w:val="00B82AD2"/>
    <w:rsid w:val="00B82EF0"/>
    <w:rsid w:val="00B83CB6"/>
    <w:rsid w:val="00B84CC6"/>
    <w:rsid w:val="00B850C5"/>
    <w:rsid w:val="00B87EC2"/>
    <w:rsid w:val="00B94740"/>
    <w:rsid w:val="00B958A8"/>
    <w:rsid w:val="00B95BA5"/>
    <w:rsid w:val="00BA267A"/>
    <w:rsid w:val="00BA2806"/>
    <w:rsid w:val="00BA55C5"/>
    <w:rsid w:val="00BB3F3F"/>
    <w:rsid w:val="00BB5DB3"/>
    <w:rsid w:val="00BB71A3"/>
    <w:rsid w:val="00BB7DAC"/>
    <w:rsid w:val="00BB7E18"/>
    <w:rsid w:val="00BC2CA1"/>
    <w:rsid w:val="00BC31FB"/>
    <w:rsid w:val="00BC4178"/>
    <w:rsid w:val="00BC5B20"/>
    <w:rsid w:val="00BC61A8"/>
    <w:rsid w:val="00BC6261"/>
    <w:rsid w:val="00BC7EA9"/>
    <w:rsid w:val="00BD04A9"/>
    <w:rsid w:val="00BD29A5"/>
    <w:rsid w:val="00BD3967"/>
    <w:rsid w:val="00BD41E5"/>
    <w:rsid w:val="00BE1E23"/>
    <w:rsid w:val="00BE22D4"/>
    <w:rsid w:val="00BE2625"/>
    <w:rsid w:val="00BE5DB8"/>
    <w:rsid w:val="00BE7B26"/>
    <w:rsid w:val="00BF0C18"/>
    <w:rsid w:val="00BF1378"/>
    <w:rsid w:val="00BF1474"/>
    <w:rsid w:val="00BF18D8"/>
    <w:rsid w:val="00BF1C32"/>
    <w:rsid w:val="00BF1E4E"/>
    <w:rsid w:val="00BF3721"/>
    <w:rsid w:val="00BF7B6E"/>
    <w:rsid w:val="00C0017F"/>
    <w:rsid w:val="00C01675"/>
    <w:rsid w:val="00C07D5F"/>
    <w:rsid w:val="00C12C8A"/>
    <w:rsid w:val="00C15790"/>
    <w:rsid w:val="00C157F0"/>
    <w:rsid w:val="00C15CEB"/>
    <w:rsid w:val="00C167EB"/>
    <w:rsid w:val="00C23693"/>
    <w:rsid w:val="00C249E4"/>
    <w:rsid w:val="00C263C6"/>
    <w:rsid w:val="00C270E4"/>
    <w:rsid w:val="00C27BB0"/>
    <w:rsid w:val="00C30F06"/>
    <w:rsid w:val="00C32436"/>
    <w:rsid w:val="00C34398"/>
    <w:rsid w:val="00C3467B"/>
    <w:rsid w:val="00C352FA"/>
    <w:rsid w:val="00C359D3"/>
    <w:rsid w:val="00C40089"/>
    <w:rsid w:val="00C40682"/>
    <w:rsid w:val="00C42609"/>
    <w:rsid w:val="00C428A7"/>
    <w:rsid w:val="00C42A71"/>
    <w:rsid w:val="00C4437B"/>
    <w:rsid w:val="00C47BE2"/>
    <w:rsid w:val="00C47F1B"/>
    <w:rsid w:val="00C5045C"/>
    <w:rsid w:val="00C524E7"/>
    <w:rsid w:val="00C5295E"/>
    <w:rsid w:val="00C53088"/>
    <w:rsid w:val="00C5735F"/>
    <w:rsid w:val="00C621F6"/>
    <w:rsid w:val="00C67759"/>
    <w:rsid w:val="00C7005D"/>
    <w:rsid w:val="00C70751"/>
    <w:rsid w:val="00C70EA5"/>
    <w:rsid w:val="00C71CD5"/>
    <w:rsid w:val="00C7214A"/>
    <w:rsid w:val="00C72C1B"/>
    <w:rsid w:val="00C72E62"/>
    <w:rsid w:val="00C74928"/>
    <w:rsid w:val="00C75115"/>
    <w:rsid w:val="00C80DC9"/>
    <w:rsid w:val="00C85FD0"/>
    <w:rsid w:val="00C8602F"/>
    <w:rsid w:val="00C91989"/>
    <w:rsid w:val="00C92571"/>
    <w:rsid w:val="00C93A2B"/>
    <w:rsid w:val="00C93AF5"/>
    <w:rsid w:val="00C95B6E"/>
    <w:rsid w:val="00C95F5B"/>
    <w:rsid w:val="00C96449"/>
    <w:rsid w:val="00CA150F"/>
    <w:rsid w:val="00CA22A0"/>
    <w:rsid w:val="00CA2EDD"/>
    <w:rsid w:val="00CA5566"/>
    <w:rsid w:val="00CA5C1C"/>
    <w:rsid w:val="00CA66AA"/>
    <w:rsid w:val="00CB14F0"/>
    <w:rsid w:val="00CB339E"/>
    <w:rsid w:val="00CB37D6"/>
    <w:rsid w:val="00CB3FE2"/>
    <w:rsid w:val="00CB63D0"/>
    <w:rsid w:val="00CB66B5"/>
    <w:rsid w:val="00CB6B63"/>
    <w:rsid w:val="00CC0A20"/>
    <w:rsid w:val="00CC4C41"/>
    <w:rsid w:val="00CC4D9D"/>
    <w:rsid w:val="00CC5257"/>
    <w:rsid w:val="00CC6B71"/>
    <w:rsid w:val="00CC7FBC"/>
    <w:rsid w:val="00CD023C"/>
    <w:rsid w:val="00CD156C"/>
    <w:rsid w:val="00CD1611"/>
    <w:rsid w:val="00CD1A0C"/>
    <w:rsid w:val="00CD1B50"/>
    <w:rsid w:val="00CD3F16"/>
    <w:rsid w:val="00CD4A41"/>
    <w:rsid w:val="00CD4AF2"/>
    <w:rsid w:val="00CD56AB"/>
    <w:rsid w:val="00CD5A19"/>
    <w:rsid w:val="00CD6460"/>
    <w:rsid w:val="00CD77A0"/>
    <w:rsid w:val="00CD7CFE"/>
    <w:rsid w:val="00CE05A1"/>
    <w:rsid w:val="00CE2DF7"/>
    <w:rsid w:val="00CE3FCD"/>
    <w:rsid w:val="00CE7404"/>
    <w:rsid w:val="00CE74C0"/>
    <w:rsid w:val="00CE7F66"/>
    <w:rsid w:val="00CF0AE3"/>
    <w:rsid w:val="00CF0E8C"/>
    <w:rsid w:val="00CF577A"/>
    <w:rsid w:val="00CF68B9"/>
    <w:rsid w:val="00D00E98"/>
    <w:rsid w:val="00D00FF1"/>
    <w:rsid w:val="00D0157D"/>
    <w:rsid w:val="00D0231D"/>
    <w:rsid w:val="00D028B1"/>
    <w:rsid w:val="00D043EE"/>
    <w:rsid w:val="00D04469"/>
    <w:rsid w:val="00D05A78"/>
    <w:rsid w:val="00D11A34"/>
    <w:rsid w:val="00D12519"/>
    <w:rsid w:val="00D142E3"/>
    <w:rsid w:val="00D174C8"/>
    <w:rsid w:val="00D20B04"/>
    <w:rsid w:val="00D2160D"/>
    <w:rsid w:val="00D22D16"/>
    <w:rsid w:val="00D246BE"/>
    <w:rsid w:val="00D25510"/>
    <w:rsid w:val="00D26CFA"/>
    <w:rsid w:val="00D26E3F"/>
    <w:rsid w:val="00D273DA"/>
    <w:rsid w:val="00D27D64"/>
    <w:rsid w:val="00D27E78"/>
    <w:rsid w:val="00D320B4"/>
    <w:rsid w:val="00D322A1"/>
    <w:rsid w:val="00D32B79"/>
    <w:rsid w:val="00D336E6"/>
    <w:rsid w:val="00D3440E"/>
    <w:rsid w:val="00D34490"/>
    <w:rsid w:val="00D35E7A"/>
    <w:rsid w:val="00D3602E"/>
    <w:rsid w:val="00D41115"/>
    <w:rsid w:val="00D41320"/>
    <w:rsid w:val="00D42750"/>
    <w:rsid w:val="00D43BE3"/>
    <w:rsid w:val="00D47E7B"/>
    <w:rsid w:val="00D50B68"/>
    <w:rsid w:val="00D53520"/>
    <w:rsid w:val="00D55953"/>
    <w:rsid w:val="00D56629"/>
    <w:rsid w:val="00D5744F"/>
    <w:rsid w:val="00D578EB"/>
    <w:rsid w:val="00D61224"/>
    <w:rsid w:val="00D61E12"/>
    <w:rsid w:val="00D62472"/>
    <w:rsid w:val="00D63097"/>
    <w:rsid w:val="00D65455"/>
    <w:rsid w:val="00D6648E"/>
    <w:rsid w:val="00D66A98"/>
    <w:rsid w:val="00D66F3F"/>
    <w:rsid w:val="00D71D8F"/>
    <w:rsid w:val="00D74040"/>
    <w:rsid w:val="00D75C03"/>
    <w:rsid w:val="00D76103"/>
    <w:rsid w:val="00D77F96"/>
    <w:rsid w:val="00D81F89"/>
    <w:rsid w:val="00D8354F"/>
    <w:rsid w:val="00D84050"/>
    <w:rsid w:val="00D840BE"/>
    <w:rsid w:val="00D90194"/>
    <w:rsid w:val="00D905C2"/>
    <w:rsid w:val="00D90782"/>
    <w:rsid w:val="00D9234F"/>
    <w:rsid w:val="00D94FA6"/>
    <w:rsid w:val="00D979E9"/>
    <w:rsid w:val="00D97D21"/>
    <w:rsid w:val="00DA4C36"/>
    <w:rsid w:val="00DA4D56"/>
    <w:rsid w:val="00DA4EB2"/>
    <w:rsid w:val="00DA5CD3"/>
    <w:rsid w:val="00DA73C8"/>
    <w:rsid w:val="00DA7740"/>
    <w:rsid w:val="00DB0AB4"/>
    <w:rsid w:val="00DB5276"/>
    <w:rsid w:val="00DB546B"/>
    <w:rsid w:val="00DB6FBE"/>
    <w:rsid w:val="00DC1DDE"/>
    <w:rsid w:val="00DC3973"/>
    <w:rsid w:val="00DC3BB9"/>
    <w:rsid w:val="00DC7173"/>
    <w:rsid w:val="00DC7386"/>
    <w:rsid w:val="00DD1D30"/>
    <w:rsid w:val="00DD35F9"/>
    <w:rsid w:val="00DD3C9D"/>
    <w:rsid w:val="00DE0DD6"/>
    <w:rsid w:val="00DE42AB"/>
    <w:rsid w:val="00DE4416"/>
    <w:rsid w:val="00DE66F5"/>
    <w:rsid w:val="00DE72EB"/>
    <w:rsid w:val="00DE74A4"/>
    <w:rsid w:val="00DE783D"/>
    <w:rsid w:val="00DF17CC"/>
    <w:rsid w:val="00DF1D72"/>
    <w:rsid w:val="00DF21E7"/>
    <w:rsid w:val="00DF3554"/>
    <w:rsid w:val="00DF3C5B"/>
    <w:rsid w:val="00DF3F70"/>
    <w:rsid w:val="00DF5808"/>
    <w:rsid w:val="00DF58A3"/>
    <w:rsid w:val="00DF6C96"/>
    <w:rsid w:val="00DF7BE6"/>
    <w:rsid w:val="00E01FBB"/>
    <w:rsid w:val="00E059CF"/>
    <w:rsid w:val="00E0608F"/>
    <w:rsid w:val="00E072FF"/>
    <w:rsid w:val="00E1062D"/>
    <w:rsid w:val="00E10FFD"/>
    <w:rsid w:val="00E11052"/>
    <w:rsid w:val="00E16970"/>
    <w:rsid w:val="00E2007A"/>
    <w:rsid w:val="00E20D1D"/>
    <w:rsid w:val="00E227D3"/>
    <w:rsid w:val="00E228FD"/>
    <w:rsid w:val="00E22AB7"/>
    <w:rsid w:val="00E26552"/>
    <w:rsid w:val="00E26882"/>
    <w:rsid w:val="00E30E70"/>
    <w:rsid w:val="00E317CB"/>
    <w:rsid w:val="00E32490"/>
    <w:rsid w:val="00E32A18"/>
    <w:rsid w:val="00E33E66"/>
    <w:rsid w:val="00E36C75"/>
    <w:rsid w:val="00E376F5"/>
    <w:rsid w:val="00E376F6"/>
    <w:rsid w:val="00E4117D"/>
    <w:rsid w:val="00E42B07"/>
    <w:rsid w:val="00E431B8"/>
    <w:rsid w:val="00E43BB5"/>
    <w:rsid w:val="00E44C77"/>
    <w:rsid w:val="00E4665D"/>
    <w:rsid w:val="00E472B6"/>
    <w:rsid w:val="00E505FC"/>
    <w:rsid w:val="00E51054"/>
    <w:rsid w:val="00E51ABB"/>
    <w:rsid w:val="00E51CDD"/>
    <w:rsid w:val="00E527E9"/>
    <w:rsid w:val="00E540B3"/>
    <w:rsid w:val="00E55F74"/>
    <w:rsid w:val="00E5784C"/>
    <w:rsid w:val="00E61F1B"/>
    <w:rsid w:val="00E62D3D"/>
    <w:rsid w:val="00E6513A"/>
    <w:rsid w:val="00E65A38"/>
    <w:rsid w:val="00E65B6C"/>
    <w:rsid w:val="00E65BC8"/>
    <w:rsid w:val="00E6780B"/>
    <w:rsid w:val="00E7105B"/>
    <w:rsid w:val="00E721C3"/>
    <w:rsid w:val="00E72E26"/>
    <w:rsid w:val="00E73D6F"/>
    <w:rsid w:val="00E73FA0"/>
    <w:rsid w:val="00E751B5"/>
    <w:rsid w:val="00E75CAE"/>
    <w:rsid w:val="00E816FE"/>
    <w:rsid w:val="00E84391"/>
    <w:rsid w:val="00E8606D"/>
    <w:rsid w:val="00E8668D"/>
    <w:rsid w:val="00E867EC"/>
    <w:rsid w:val="00E87687"/>
    <w:rsid w:val="00E909FC"/>
    <w:rsid w:val="00E91167"/>
    <w:rsid w:val="00E92920"/>
    <w:rsid w:val="00E93E47"/>
    <w:rsid w:val="00E94B1E"/>
    <w:rsid w:val="00EA0136"/>
    <w:rsid w:val="00EA2F92"/>
    <w:rsid w:val="00EA3534"/>
    <w:rsid w:val="00EA37EA"/>
    <w:rsid w:val="00EA3A65"/>
    <w:rsid w:val="00EA3C62"/>
    <w:rsid w:val="00EA46DD"/>
    <w:rsid w:val="00EA4A29"/>
    <w:rsid w:val="00EA7DA5"/>
    <w:rsid w:val="00EB1561"/>
    <w:rsid w:val="00EB3183"/>
    <w:rsid w:val="00EB3313"/>
    <w:rsid w:val="00EB46AE"/>
    <w:rsid w:val="00EB7C9E"/>
    <w:rsid w:val="00EB7CA5"/>
    <w:rsid w:val="00EC279B"/>
    <w:rsid w:val="00EC309B"/>
    <w:rsid w:val="00EC43A2"/>
    <w:rsid w:val="00EC49BD"/>
    <w:rsid w:val="00EC6463"/>
    <w:rsid w:val="00EC694E"/>
    <w:rsid w:val="00EC7A5B"/>
    <w:rsid w:val="00ED0040"/>
    <w:rsid w:val="00ED1565"/>
    <w:rsid w:val="00ED2120"/>
    <w:rsid w:val="00ED27F2"/>
    <w:rsid w:val="00ED35DD"/>
    <w:rsid w:val="00ED3E4C"/>
    <w:rsid w:val="00ED67C9"/>
    <w:rsid w:val="00ED7181"/>
    <w:rsid w:val="00EE024F"/>
    <w:rsid w:val="00EE09FF"/>
    <w:rsid w:val="00EE0C77"/>
    <w:rsid w:val="00EE6345"/>
    <w:rsid w:val="00EE643B"/>
    <w:rsid w:val="00EE7FB5"/>
    <w:rsid w:val="00EF00EB"/>
    <w:rsid w:val="00EF131C"/>
    <w:rsid w:val="00EF1BD2"/>
    <w:rsid w:val="00EF381B"/>
    <w:rsid w:val="00EF392D"/>
    <w:rsid w:val="00EF43C5"/>
    <w:rsid w:val="00EF4635"/>
    <w:rsid w:val="00EF47E4"/>
    <w:rsid w:val="00EF656F"/>
    <w:rsid w:val="00EF768A"/>
    <w:rsid w:val="00F00C1D"/>
    <w:rsid w:val="00F01DE3"/>
    <w:rsid w:val="00F0206C"/>
    <w:rsid w:val="00F02662"/>
    <w:rsid w:val="00F02A62"/>
    <w:rsid w:val="00F02D7E"/>
    <w:rsid w:val="00F03446"/>
    <w:rsid w:val="00F04EDA"/>
    <w:rsid w:val="00F115AC"/>
    <w:rsid w:val="00F13A80"/>
    <w:rsid w:val="00F1587A"/>
    <w:rsid w:val="00F159C3"/>
    <w:rsid w:val="00F15B56"/>
    <w:rsid w:val="00F162E0"/>
    <w:rsid w:val="00F1647F"/>
    <w:rsid w:val="00F2003A"/>
    <w:rsid w:val="00F225F7"/>
    <w:rsid w:val="00F22B14"/>
    <w:rsid w:val="00F22C63"/>
    <w:rsid w:val="00F23C33"/>
    <w:rsid w:val="00F23E8C"/>
    <w:rsid w:val="00F23EF3"/>
    <w:rsid w:val="00F243D0"/>
    <w:rsid w:val="00F25166"/>
    <w:rsid w:val="00F276A9"/>
    <w:rsid w:val="00F278FD"/>
    <w:rsid w:val="00F27D21"/>
    <w:rsid w:val="00F30DA9"/>
    <w:rsid w:val="00F3190B"/>
    <w:rsid w:val="00F32910"/>
    <w:rsid w:val="00F3754E"/>
    <w:rsid w:val="00F37ABC"/>
    <w:rsid w:val="00F4094C"/>
    <w:rsid w:val="00F418B8"/>
    <w:rsid w:val="00F42E13"/>
    <w:rsid w:val="00F464F3"/>
    <w:rsid w:val="00F46A7A"/>
    <w:rsid w:val="00F46FC9"/>
    <w:rsid w:val="00F47872"/>
    <w:rsid w:val="00F507C5"/>
    <w:rsid w:val="00F541B3"/>
    <w:rsid w:val="00F541E8"/>
    <w:rsid w:val="00F5773C"/>
    <w:rsid w:val="00F57D82"/>
    <w:rsid w:val="00F60B5A"/>
    <w:rsid w:val="00F72269"/>
    <w:rsid w:val="00F73279"/>
    <w:rsid w:val="00F7506C"/>
    <w:rsid w:val="00F76E98"/>
    <w:rsid w:val="00F77155"/>
    <w:rsid w:val="00F7791F"/>
    <w:rsid w:val="00F817D1"/>
    <w:rsid w:val="00F83F50"/>
    <w:rsid w:val="00F853B9"/>
    <w:rsid w:val="00F8574D"/>
    <w:rsid w:val="00F871C3"/>
    <w:rsid w:val="00F8741A"/>
    <w:rsid w:val="00F90618"/>
    <w:rsid w:val="00F90A20"/>
    <w:rsid w:val="00F90CCE"/>
    <w:rsid w:val="00F90CEC"/>
    <w:rsid w:val="00F915B4"/>
    <w:rsid w:val="00F919C9"/>
    <w:rsid w:val="00F92594"/>
    <w:rsid w:val="00F93980"/>
    <w:rsid w:val="00F93A6E"/>
    <w:rsid w:val="00F948B1"/>
    <w:rsid w:val="00F9513A"/>
    <w:rsid w:val="00F97A83"/>
    <w:rsid w:val="00FA2202"/>
    <w:rsid w:val="00FA240B"/>
    <w:rsid w:val="00FA33C2"/>
    <w:rsid w:val="00FA3CDC"/>
    <w:rsid w:val="00FA44FF"/>
    <w:rsid w:val="00FA5824"/>
    <w:rsid w:val="00FB0A7F"/>
    <w:rsid w:val="00FB16F4"/>
    <w:rsid w:val="00FB5541"/>
    <w:rsid w:val="00FB6073"/>
    <w:rsid w:val="00FC5632"/>
    <w:rsid w:val="00FC6847"/>
    <w:rsid w:val="00FC6858"/>
    <w:rsid w:val="00FC6FDF"/>
    <w:rsid w:val="00FD0383"/>
    <w:rsid w:val="00FD0AA4"/>
    <w:rsid w:val="00FD362C"/>
    <w:rsid w:val="00FD46DC"/>
    <w:rsid w:val="00FD5BB8"/>
    <w:rsid w:val="00FD7E06"/>
    <w:rsid w:val="00FD7EF5"/>
    <w:rsid w:val="00FE043D"/>
    <w:rsid w:val="00FE1605"/>
    <w:rsid w:val="00FE2DE7"/>
    <w:rsid w:val="00FE4D7D"/>
    <w:rsid w:val="00FE5BBC"/>
    <w:rsid w:val="00FE69F7"/>
    <w:rsid w:val="00FF2D94"/>
    <w:rsid w:val="00FF5696"/>
    <w:rsid w:val="00FF68A0"/>
    <w:rsid w:val="00FF6F22"/>
    <w:rsid w:val="00FF756F"/>
    <w:rsid w:val="00FF7D21"/>
    <w:rsid w:val="176F05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2ADF87A9-D9DC-439F-B859-48979531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rPr>
      <w:position w:val="0"/>
      <w:vertAlign w:val="superscript"/>
    </w:rPr>
  </w:style>
  <w:style w:type="table" w:styleId="Kontuurtabel">
    <w:name w:val="Table Grid"/>
    <w:basedOn w:val="Normaaltabe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96CED"/>
    <w:rPr>
      <w:sz w:val="16"/>
      <w:szCs w:val="16"/>
    </w:rPr>
  </w:style>
  <w:style w:type="paragraph" w:styleId="Kommentaaritekst">
    <w:name w:val="annotation text"/>
    <w:basedOn w:val="Normaallaad"/>
    <w:link w:val="KommentaaritekstMrk"/>
    <w:uiPriority w:val="99"/>
    <w:unhideWhenUsed/>
    <w:rsid w:val="00996CED"/>
    <w:rPr>
      <w:sz w:val="20"/>
      <w:szCs w:val="18"/>
    </w:rPr>
  </w:style>
  <w:style w:type="character" w:customStyle="1" w:styleId="KommentaaritekstMrk">
    <w:name w:val="Kommentaari tekst Märk"/>
    <w:basedOn w:val="Liguvaikefont"/>
    <w:link w:val="Kommentaaritekst"/>
    <w:uiPriority w:val="99"/>
    <w:rsid w:val="00996CED"/>
    <w:rPr>
      <w:sz w:val="20"/>
      <w:szCs w:val="18"/>
    </w:rPr>
  </w:style>
  <w:style w:type="paragraph" w:styleId="Kommentaariteema">
    <w:name w:val="annotation subject"/>
    <w:basedOn w:val="Kommentaaritekst"/>
    <w:next w:val="Kommentaaritekst"/>
    <w:link w:val="KommentaariteemaMrk"/>
    <w:uiPriority w:val="99"/>
    <w:semiHidden/>
    <w:unhideWhenUsed/>
    <w:rsid w:val="00996CED"/>
    <w:rPr>
      <w:b/>
      <w:bCs/>
    </w:rPr>
  </w:style>
  <w:style w:type="character" w:customStyle="1" w:styleId="KommentaariteemaMrk">
    <w:name w:val="Kommentaari teema Märk"/>
    <w:basedOn w:val="KommentaaritekstMrk"/>
    <w:link w:val="Kommentaariteema"/>
    <w:uiPriority w:val="99"/>
    <w:semiHidden/>
    <w:rsid w:val="00996CED"/>
    <w:rPr>
      <w:b/>
      <w:bCs/>
      <w:sz w:val="20"/>
      <w:szCs w:val="18"/>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nhideWhenUsed/>
    <w:qFormat/>
    <w:rsid w:val="00ED2120"/>
    <w:rPr>
      <w:sz w:val="20"/>
      <w:szCs w:val="18"/>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rsid w:val="00ED2120"/>
    <w:rPr>
      <w:sz w:val="20"/>
      <w:szCs w:val="18"/>
    </w:rPr>
  </w:style>
  <w:style w:type="character" w:styleId="Hperlink">
    <w:name w:val="Hyperlink"/>
    <w:basedOn w:val="Liguvaikefont"/>
    <w:uiPriority w:val="99"/>
    <w:unhideWhenUsed/>
    <w:rsid w:val="00ED2120"/>
    <w:rPr>
      <w:color w:val="0563C1" w:themeColor="hyperlink"/>
      <w:u w:val="single"/>
    </w:rPr>
  </w:style>
  <w:style w:type="character" w:styleId="Lahendamatamainimine">
    <w:name w:val="Unresolved Mention"/>
    <w:basedOn w:val="Liguvaikefont"/>
    <w:uiPriority w:val="99"/>
    <w:semiHidden/>
    <w:unhideWhenUsed/>
    <w:rsid w:val="00ED2120"/>
    <w:rPr>
      <w:color w:val="605E5C"/>
      <w:shd w:val="clear" w:color="auto" w:fill="E1DFDD"/>
    </w:rPr>
  </w:style>
  <w:style w:type="character" w:customStyle="1" w:styleId="normaltextrun">
    <w:name w:val="normaltextrun"/>
    <w:basedOn w:val="Liguvaikefont"/>
    <w:rsid w:val="00A50DA3"/>
  </w:style>
  <w:style w:type="character" w:styleId="Klastatudhperlink">
    <w:name w:val="FollowedHyperlink"/>
    <w:basedOn w:val="Liguvaikefont"/>
    <w:uiPriority w:val="99"/>
    <w:semiHidden/>
    <w:unhideWhenUsed/>
    <w:rsid w:val="00D174C8"/>
    <w:rPr>
      <w:color w:val="954F72" w:themeColor="followedHyperlink"/>
      <w:u w:val="single"/>
    </w:rPr>
  </w:style>
  <w:style w:type="paragraph" w:styleId="Jalus">
    <w:name w:val="footer"/>
    <w:basedOn w:val="Normaallaad"/>
    <w:link w:val="JalusMrk"/>
    <w:uiPriority w:val="99"/>
    <w:unhideWhenUsed/>
    <w:rsid w:val="00996DEF"/>
    <w:pPr>
      <w:tabs>
        <w:tab w:val="center" w:pos="4536"/>
        <w:tab w:val="right" w:pos="9072"/>
      </w:tabs>
      <w:autoSpaceDN/>
      <w:jc w:val="both"/>
      <w:textAlignment w:val="auto"/>
    </w:pPr>
    <w:rPr>
      <w:rFonts w:ascii="Times New Roman" w:hAnsi="Times New Roman"/>
      <w:kern w:val="1"/>
      <w:szCs w:val="21"/>
    </w:rPr>
  </w:style>
  <w:style w:type="character" w:customStyle="1" w:styleId="JalusMrk">
    <w:name w:val="Jalus Märk"/>
    <w:basedOn w:val="Liguvaikefont"/>
    <w:link w:val="Jalus"/>
    <w:uiPriority w:val="99"/>
    <w:rsid w:val="00996DEF"/>
    <w:rPr>
      <w:rFonts w:ascii="Times New Roman" w:hAnsi="Times New Roman"/>
      <w:kern w:val="1"/>
      <w:szCs w:val="21"/>
    </w:rPr>
  </w:style>
  <w:style w:type="paragraph" w:styleId="Redaktsioon">
    <w:name w:val="Revision"/>
    <w:hidden/>
    <w:uiPriority w:val="99"/>
    <w:semiHidden/>
    <w:rsid w:val="00E227D3"/>
    <w:pPr>
      <w:widowControl/>
      <w:autoSpaceDN/>
      <w:textAlignment w:val="auto"/>
    </w:pPr>
    <w:rPr>
      <w:szCs w:val="21"/>
    </w:rPr>
  </w:style>
  <w:style w:type="paragraph" w:styleId="Pis">
    <w:name w:val="header"/>
    <w:basedOn w:val="Normaallaad"/>
    <w:link w:val="PisMrk"/>
    <w:uiPriority w:val="99"/>
    <w:semiHidden/>
    <w:unhideWhenUsed/>
    <w:rsid w:val="00F93980"/>
    <w:pPr>
      <w:tabs>
        <w:tab w:val="center" w:pos="4680"/>
        <w:tab w:val="right" w:pos="9360"/>
      </w:tabs>
    </w:pPr>
    <w:rPr>
      <w:szCs w:val="21"/>
    </w:rPr>
  </w:style>
  <w:style w:type="character" w:customStyle="1" w:styleId="PisMrk">
    <w:name w:val="Päis Märk"/>
    <w:basedOn w:val="Liguvaikefont"/>
    <w:link w:val="Pis"/>
    <w:uiPriority w:val="99"/>
    <w:semiHidden/>
    <w:rsid w:val="00F93980"/>
    <w:rPr>
      <w:szCs w:val="21"/>
    </w:rPr>
  </w:style>
  <w:style w:type="paragraph" w:styleId="Loendilik">
    <w:name w:val="List Paragraph"/>
    <w:basedOn w:val="Normaallaad"/>
    <w:uiPriority w:val="34"/>
    <w:qFormat/>
    <w:rsid w:val="00D3602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2947933">
      <w:bodyDiv w:val="1"/>
      <w:marLeft w:val="0"/>
      <w:marRight w:val="0"/>
      <w:marTop w:val="0"/>
      <w:marBottom w:val="0"/>
      <w:divBdr>
        <w:top w:val="none" w:sz="0" w:space="0" w:color="auto"/>
        <w:left w:val="none" w:sz="0" w:space="0" w:color="auto"/>
        <w:bottom w:val="none" w:sz="0" w:space="0" w:color="auto"/>
        <w:right w:val="none" w:sz="0" w:space="0" w:color="auto"/>
      </w:divBdr>
    </w:div>
    <w:div w:id="806095814">
      <w:bodyDiv w:val="1"/>
      <w:marLeft w:val="0"/>
      <w:marRight w:val="0"/>
      <w:marTop w:val="0"/>
      <w:marBottom w:val="0"/>
      <w:divBdr>
        <w:top w:val="none" w:sz="0" w:space="0" w:color="auto"/>
        <w:left w:val="none" w:sz="0" w:space="0" w:color="auto"/>
        <w:bottom w:val="none" w:sz="0" w:space="0" w:color="auto"/>
        <w:right w:val="none" w:sz="0" w:space="0" w:color="auto"/>
      </w:divBdr>
    </w:div>
    <w:div w:id="1171990641">
      <w:bodyDiv w:val="1"/>
      <w:marLeft w:val="0"/>
      <w:marRight w:val="0"/>
      <w:marTop w:val="0"/>
      <w:marBottom w:val="0"/>
      <w:divBdr>
        <w:top w:val="none" w:sz="0" w:space="0" w:color="auto"/>
        <w:left w:val="none" w:sz="0" w:space="0" w:color="auto"/>
        <w:bottom w:val="none" w:sz="0" w:space="0" w:color="auto"/>
        <w:right w:val="none" w:sz="0" w:space="0" w:color="auto"/>
      </w:divBdr>
    </w:div>
    <w:div w:id="1201434717">
      <w:bodyDiv w:val="1"/>
      <w:marLeft w:val="0"/>
      <w:marRight w:val="0"/>
      <w:marTop w:val="0"/>
      <w:marBottom w:val="0"/>
      <w:divBdr>
        <w:top w:val="none" w:sz="0" w:space="0" w:color="auto"/>
        <w:left w:val="none" w:sz="0" w:space="0" w:color="auto"/>
        <w:bottom w:val="none" w:sz="0" w:space="0" w:color="auto"/>
        <w:right w:val="none" w:sz="0" w:space="0" w:color="auto"/>
      </w:divBdr>
    </w:div>
    <w:div w:id="163860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rista.Vaikmets@ti.ee" TargetMode="External"/><Relationship Id="rId18" Type="http://schemas.openxmlformats.org/officeDocument/2006/relationships/hyperlink" Target="https://www.ti.ee/asutus-uudised-ja-kontaktid/info/isikuandmete-tootlemine" TargetMode="External"/><Relationship Id="rId3" Type="http://schemas.openxmlformats.org/officeDocument/2006/relationships/customXml" Target="../customXml/item3.xml"/><Relationship Id="rId21" Type="http://schemas.openxmlformats.org/officeDocument/2006/relationships/hyperlink" Target="https://www.tootukassa.ee/et/andmekaitsetingimused/eesti-tootukassa-andmekaitsetingimused" TargetMode="External"/><Relationship Id="rId7" Type="http://schemas.openxmlformats.org/officeDocument/2006/relationships/settings" Target="settings.xml"/><Relationship Id="rId12" Type="http://schemas.openxmlformats.org/officeDocument/2006/relationships/hyperlink" Target="mailto:epp.kallaste@centar.ee" TargetMode="External"/><Relationship Id="rId17" Type="http://schemas.openxmlformats.org/officeDocument/2006/relationships/hyperlink" Target="https://www.mkm.ee/ministeerium-uudised-ja-kontakt/isikuandmete-tootlemin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tat.ee/sites/default/files/2020-12/TEU%20metoodika.pdf" TargetMode="External"/><Relationship Id="rId20" Type="http://schemas.openxmlformats.org/officeDocument/2006/relationships/hyperlink" Target="https://sotsiaalkindlustusamet.ee/asutus-uudised-ja-kontakt/praktiline-teave/isikuandmete-tootlem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p.kallaste@centar.ee"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tat.ee/sites/default/files/2020-12/Eesti%20t%C3%B6%C3%B6j%C3%B5-uuring.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tat.ee/et/statistikaamet/andmekait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a.vassiljeva@stat.ee" TargetMode="External"/><Relationship Id="rId22" Type="http://schemas.openxmlformats.org/officeDocument/2006/relationships/hyperlink" Target="https://centar.ee/andmekaitsetingimuse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tat.ee/sites/default/files/2020-12/Eesti%20t%C3%B6%C3%B6j%C3%B5-uuring.pdf" TargetMode="External"/><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riigiteataja.ee/aktilisa/3161/1201/8003/RK_14112018_uv.pdf" TargetMode="External"/><Relationship Id="rId5" Type="http://schemas.openxmlformats.org/officeDocument/2006/relationships/hyperlink" Target="https://www.aki.ee/isikuandmed/andmetootlejale/isikuandmete-edastamine-valisriiki" TargetMode="External"/><Relationship Id="rId4" Type="http://schemas.openxmlformats.org/officeDocument/2006/relationships/hyperlink" Target="https://www.stat.ee/sites/default/files/2020-12/TEU%20metoodika.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11312e7-342d-474b-8002-3aa91259f2e5">
      <Terms xmlns="http://schemas.microsoft.com/office/infopath/2007/PartnerControls"/>
    </lcf76f155ced4ddcb4097134ff3c332f>
    <TaxCatchAll xmlns="9b483750-598d-46a0-877d-052f8f804d2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AFBA1EEB004347933B3DB32B580E2B" ma:contentTypeVersion="13" ma:contentTypeDescription="Create a new document." ma:contentTypeScope="" ma:versionID="c533b1a4951ceb48e334dd8086fd09d7">
  <xsd:schema xmlns:xsd="http://www.w3.org/2001/XMLSchema" xmlns:xs="http://www.w3.org/2001/XMLSchema" xmlns:p="http://schemas.microsoft.com/office/2006/metadata/properties" xmlns:ns2="811312e7-342d-474b-8002-3aa91259f2e5" xmlns:ns3="9b483750-598d-46a0-877d-052f8f804d23" targetNamespace="http://schemas.microsoft.com/office/2006/metadata/properties" ma:root="true" ma:fieldsID="73c0a1bdb5eda494167436ebda49b860" ns2:_="" ns3:_="">
    <xsd:import namespace="811312e7-342d-474b-8002-3aa91259f2e5"/>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1312e7-342d-474b-8002-3aa91259f2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54379dc-8c3b-4184-a78c-dba8af55d2fc}"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2.xml><?xml version="1.0" encoding="utf-8"?>
<ds:datastoreItem xmlns:ds="http://schemas.openxmlformats.org/officeDocument/2006/customXml" ds:itemID="{F7D16B9E-E5A7-4AD0-8043-7A617344DDFE}">
  <ds:schemaRefs>
    <ds:schemaRef ds:uri="http://purl.org/dc/terms/"/>
    <ds:schemaRef ds:uri="http://schemas.microsoft.com/office/infopath/2007/PartnerControls"/>
    <ds:schemaRef ds:uri="http://schemas.microsoft.com/office/2006/documentManagement/types"/>
    <ds:schemaRef ds:uri="http://purl.org/dc/elements/1.1/"/>
    <ds:schemaRef ds:uri="811312e7-342d-474b-8002-3aa91259f2e5"/>
    <ds:schemaRef ds:uri="http://schemas.microsoft.com/office/2006/metadata/properties"/>
    <ds:schemaRef ds:uri="http://purl.org/dc/dcmitype/"/>
    <ds:schemaRef ds:uri="http://www.w3.org/XML/1998/namespace"/>
    <ds:schemaRef ds:uri="9b483750-598d-46a0-877d-052f8f804d23"/>
    <ds:schemaRef ds:uri="http://schemas.openxmlformats.org/package/2006/metadata/core-properties"/>
  </ds:schemaRefs>
</ds:datastoreItem>
</file>

<file path=customXml/itemProps3.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4.xml><?xml version="1.0" encoding="utf-8"?>
<ds:datastoreItem xmlns:ds="http://schemas.openxmlformats.org/officeDocument/2006/customXml" ds:itemID="{C40F3FB8-BFE5-4804-99A2-1EB356857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1312e7-342d-474b-8002-3aa91259f2e5"/>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8612</Words>
  <Characters>49953</Characters>
  <Application>Microsoft Office Word</Application>
  <DocSecurity>0</DocSecurity>
  <Lines>416</Lines>
  <Paragraphs>116</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58449</CharactersWithSpaces>
  <SharedDoc>false</SharedDoc>
  <HLinks>
    <vt:vector size="102" baseType="variant">
      <vt:variant>
        <vt:i4>2687079</vt:i4>
      </vt:variant>
      <vt:variant>
        <vt:i4>36</vt:i4>
      </vt:variant>
      <vt:variant>
        <vt:i4>0</vt:i4>
      </vt:variant>
      <vt:variant>
        <vt:i4>5</vt:i4>
      </vt:variant>
      <vt:variant>
        <vt:lpwstr>https://centar.ee/andmekaitsetingimused</vt:lpwstr>
      </vt:variant>
      <vt:variant>
        <vt:lpwstr/>
      </vt:variant>
      <vt:variant>
        <vt:i4>5177437</vt:i4>
      </vt:variant>
      <vt:variant>
        <vt:i4>33</vt:i4>
      </vt:variant>
      <vt:variant>
        <vt:i4>0</vt:i4>
      </vt:variant>
      <vt:variant>
        <vt:i4>5</vt:i4>
      </vt:variant>
      <vt:variant>
        <vt:lpwstr>https://www.tootukassa.ee/et/andmekaitsetingimused/eesti-tootukassa-andmekaitsetingimused</vt:lpwstr>
      </vt:variant>
      <vt:variant>
        <vt:lpwstr/>
      </vt:variant>
      <vt:variant>
        <vt:i4>1507353</vt:i4>
      </vt:variant>
      <vt:variant>
        <vt:i4>30</vt:i4>
      </vt:variant>
      <vt:variant>
        <vt:i4>0</vt:i4>
      </vt:variant>
      <vt:variant>
        <vt:i4>5</vt:i4>
      </vt:variant>
      <vt:variant>
        <vt:lpwstr>https://sotsiaalkindlustusamet.ee/asutus-uudised-ja-kontakt/praktiline-teave/isikuandmete-tootlemine</vt:lpwstr>
      </vt:variant>
      <vt:variant>
        <vt:lpwstr/>
      </vt:variant>
      <vt:variant>
        <vt:i4>1179716</vt:i4>
      </vt:variant>
      <vt:variant>
        <vt:i4>27</vt:i4>
      </vt:variant>
      <vt:variant>
        <vt:i4>0</vt:i4>
      </vt:variant>
      <vt:variant>
        <vt:i4>5</vt:i4>
      </vt:variant>
      <vt:variant>
        <vt:lpwstr>https://stat.ee/et/statistikaamet/andmekaitse</vt:lpwstr>
      </vt:variant>
      <vt:variant>
        <vt:lpwstr/>
      </vt:variant>
      <vt:variant>
        <vt:i4>3407931</vt:i4>
      </vt:variant>
      <vt:variant>
        <vt:i4>24</vt:i4>
      </vt:variant>
      <vt:variant>
        <vt:i4>0</vt:i4>
      </vt:variant>
      <vt:variant>
        <vt:i4>5</vt:i4>
      </vt:variant>
      <vt:variant>
        <vt:lpwstr>https://www.ti.ee/asutus-uudised-ja-kontaktid/info/isikuandmete-tootlemine</vt:lpwstr>
      </vt:variant>
      <vt:variant>
        <vt:lpwstr/>
      </vt:variant>
      <vt:variant>
        <vt:i4>3080296</vt:i4>
      </vt:variant>
      <vt:variant>
        <vt:i4>21</vt:i4>
      </vt:variant>
      <vt:variant>
        <vt:i4>0</vt:i4>
      </vt:variant>
      <vt:variant>
        <vt:i4>5</vt:i4>
      </vt:variant>
      <vt:variant>
        <vt:lpwstr>https://www.mkm.ee/ministeerium-uudised-ja-kontakt/isikuandmete-tootlemine</vt:lpwstr>
      </vt:variant>
      <vt:variant>
        <vt:lpwstr/>
      </vt:variant>
      <vt:variant>
        <vt:i4>5308423</vt:i4>
      </vt:variant>
      <vt:variant>
        <vt:i4>18</vt:i4>
      </vt:variant>
      <vt:variant>
        <vt:i4>0</vt:i4>
      </vt:variant>
      <vt:variant>
        <vt:i4>5</vt:i4>
      </vt:variant>
      <vt:variant>
        <vt:lpwstr>https://www.stat.ee/sites/default/files/2020-12/TEU metoodika.pdf</vt:lpwstr>
      </vt:variant>
      <vt:variant>
        <vt:lpwstr/>
      </vt:variant>
      <vt:variant>
        <vt:i4>5242961</vt:i4>
      </vt:variant>
      <vt:variant>
        <vt:i4>15</vt:i4>
      </vt:variant>
      <vt:variant>
        <vt:i4>0</vt:i4>
      </vt:variant>
      <vt:variant>
        <vt:i4>5</vt:i4>
      </vt:variant>
      <vt:variant>
        <vt:lpwstr>https://www.stat.ee/sites/default/files/2020-12/Eesti t%C3%B6%C3%B6j%C3%B5-uuring.pdf</vt:lpwstr>
      </vt:variant>
      <vt:variant>
        <vt:lpwstr/>
      </vt:variant>
      <vt:variant>
        <vt:i4>2228295</vt:i4>
      </vt:variant>
      <vt:variant>
        <vt:i4>9</vt:i4>
      </vt:variant>
      <vt:variant>
        <vt:i4>0</vt:i4>
      </vt:variant>
      <vt:variant>
        <vt:i4>5</vt:i4>
      </vt:variant>
      <vt:variant>
        <vt:lpwstr>mailto:tea.vassiljeva@stat.ee</vt:lpwstr>
      </vt:variant>
      <vt:variant>
        <vt:lpwstr/>
      </vt:variant>
      <vt:variant>
        <vt:i4>1638496</vt:i4>
      </vt:variant>
      <vt:variant>
        <vt:i4>6</vt:i4>
      </vt:variant>
      <vt:variant>
        <vt:i4>0</vt:i4>
      </vt:variant>
      <vt:variant>
        <vt:i4>5</vt:i4>
      </vt:variant>
      <vt:variant>
        <vt:lpwstr>mailto:Krista.Vaikmets@ti.ee</vt:lpwstr>
      </vt:variant>
      <vt:variant>
        <vt:lpwstr/>
      </vt:variant>
      <vt:variant>
        <vt:i4>2293837</vt:i4>
      </vt:variant>
      <vt:variant>
        <vt:i4>3</vt:i4>
      </vt:variant>
      <vt:variant>
        <vt:i4>0</vt:i4>
      </vt:variant>
      <vt:variant>
        <vt:i4>5</vt:i4>
      </vt:variant>
      <vt:variant>
        <vt:lpwstr>mailto:epp.kallaste@centar.ee</vt:lpwstr>
      </vt:variant>
      <vt:variant>
        <vt:lpwstr/>
      </vt:variant>
      <vt:variant>
        <vt:i4>2293837</vt:i4>
      </vt:variant>
      <vt:variant>
        <vt:i4>0</vt:i4>
      </vt:variant>
      <vt:variant>
        <vt:i4>0</vt:i4>
      </vt:variant>
      <vt:variant>
        <vt:i4>5</vt:i4>
      </vt:variant>
      <vt:variant>
        <vt:lpwstr>mailto:epp.kallaste@centar.ee</vt:lpwstr>
      </vt:variant>
      <vt:variant>
        <vt:lpwstr/>
      </vt:variant>
      <vt:variant>
        <vt:i4>6160472</vt:i4>
      </vt:variant>
      <vt:variant>
        <vt:i4>12</vt:i4>
      </vt:variant>
      <vt:variant>
        <vt:i4>0</vt:i4>
      </vt:variant>
      <vt:variant>
        <vt:i4>5</vt:i4>
      </vt:variant>
      <vt:variant>
        <vt:lpwstr>https://www.aki.ee/isikuandmed/andmetootlejale/isikuandmete-edastamine-valisriiki</vt:lpwstr>
      </vt:variant>
      <vt:variant>
        <vt:lpwstr/>
      </vt:variant>
      <vt:variant>
        <vt:i4>5308423</vt:i4>
      </vt:variant>
      <vt:variant>
        <vt:i4>9</vt:i4>
      </vt:variant>
      <vt:variant>
        <vt:i4>0</vt:i4>
      </vt:variant>
      <vt:variant>
        <vt:i4>5</vt:i4>
      </vt:variant>
      <vt:variant>
        <vt:lpwstr>https://www.stat.ee/sites/default/files/2020-12/TEU metoodika.pdf</vt:lpwstr>
      </vt:variant>
      <vt:variant>
        <vt:lpwstr/>
      </vt:variant>
      <vt:variant>
        <vt:i4>5242961</vt:i4>
      </vt:variant>
      <vt:variant>
        <vt:i4>6</vt:i4>
      </vt:variant>
      <vt:variant>
        <vt:i4>0</vt:i4>
      </vt:variant>
      <vt:variant>
        <vt:i4>5</vt:i4>
      </vt:variant>
      <vt:variant>
        <vt:lpwstr>https://www.stat.ee/sites/default/files/2020-12/Eesti t%C3%B6%C3%B6j%C3%B5-uuring.pdf</vt:lpwstr>
      </vt:variant>
      <vt:variant>
        <vt:lpwstr/>
      </vt:variant>
      <vt:variant>
        <vt:i4>6160472</vt:i4>
      </vt:variant>
      <vt:variant>
        <vt:i4>3</vt:i4>
      </vt:variant>
      <vt:variant>
        <vt:i4>0</vt:i4>
      </vt:variant>
      <vt:variant>
        <vt:i4>5</vt:i4>
      </vt:variant>
      <vt:variant>
        <vt:lpwstr>https://www.aki.ee/isikuandmed/andmetootlejale/isikuandmete-edastamine-valisriiki</vt:lpwstr>
      </vt:variant>
      <vt:variant>
        <vt:lpwstr/>
      </vt:variant>
      <vt:variant>
        <vt:i4>4849685</vt:i4>
      </vt:variant>
      <vt:variant>
        <vt:i4>0</vt:i4>
      </vt:variant>
      <vt:variant>
        <vt:i4>0</vt:i4>
      </vt:variant>
      <vt:variant>
        <vt:i4>5</vt:i4>
      </vt:variant>
      <vt:variant>
        <vt:lpwstr>https://www.riigiteataja.ee/aktilisa/3161/1201/8003/RK_14112018_uv.pdf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Ojangu</dc:creator>
  <cp:keywords/>
  <cp:lastModifiedBy>Eneken Sepa - MKM</cp:lastModifiedBy>
  <cp:revision>2</cp:revision>
  <cp:lastPrinted>2024-02-23T03:46:00Z</cp:lastPrinted>
  <dcterms:created xsi:type="dcterms:W3CDTF">2025-05-28T11:43:00Z</dcterms:created>
  <dcterms:modified xsi:type="dcterms:W3CDTF">2025-05-28T11:43:00Z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0x01010054AFBA1EEB004347933B3DB32B580E2B</vt:lpwstr>
  </property>
  <property fmtid="{D5CDD505-2E9C-101B-9397-08002B2CF9AE}" pid="3" name="_dlc_DocIdItemGuid">
    <vt:lpwstr>2e9d784c-a719-4d87-9365-c25f39a7f647</vt:lpwstr>
  </property>
  <property fmtid="{D5CDD505-2E9C-101B-9397-08002B2CF9AE}" pid="4" name="MSIP_Label_defa4170-0d19-0005-0004-bc88714345d2_Enabled">
    <vt:lpwstr>true</vt:lpwstr>
  </property>
  <property fmtid="{D5CDD505-2E9C-101B-9397-08002B2CF9AE}" pid="5" name="MSIP_Label_defa4170-0d19-0005-0004-bc88714345d2_SetDate">
    <vt:lpwstr>2025-02-12T11:36:05Z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19edbd5e-0759-4c1e-8bd0-b0c19c8d4c60</vt:lpwstr>
  </property>
  <property fmtid="{D5CDD505-2E9C-101B-9397-08002B2CF9AE}" pid="10" name="MSIP_Label_defa4170-0d19-0005-0004-bc88714345d2_ContentBits">
    <vt:lpwstr>0</vt:lpwstr>
  </property>
  <property fmtid="{D5CDD505-2E9C-101B-9397-08002B2CF9AE}" pid="11" name="MediaServiceImageTags">
    <vt:lpwstr/>
  </property>
</Properties>
</file>